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389FA" w14:textId="5D0FDB9B" w:rsidR="00EC6AAF" w:rsidRDefault="00DF34B1" w:rsidP="001D72A0">
      <w:pPr>
        <w:jc w:val="right"/>
        <w:rPr>
          <w:b/>
          <w:color w:val="0070C0"/>
        </w:rPr>
      </w:pPr>
      <w:proofErr w:type="spellStart"/>
      <w:r>
        <w:rPr>
          <w:b/>
          <w:color w:val="0070C0"/>
        </w:rPr>
        <w:t>Obr</w:t>
      </w:r>
      <w:proofErr w:type="spellEnd"/>
      <w:r>
        <w:rPr>
          <w:b/>
          <w:color w:val="0070C0"/>
        </w:rPr>
        <w:t>. Prijava</w:t>
      </w:r>
    </w:p>
    <w:p w14:paraId="01F384AE" w14:textId="77777777" w:rsidR="001D72A0" w:rsidRDefault="001D72A0" w:rsidP="001D72A0">
      <w:pPr>
        <w:jc w:val="right"/>
        <w:rPr>
          <w:b/>
        </w:rPr>
      </w:pPr>
    </w:p>
    <w:p w14:paraId="625626C0" w14:textId="4B4BAA5D" w:rsidR="006244BB" w:rsidRDefault="00EC6AAF" w:rsidP="00981FFF">
      <w:pPr>
        <w:jc w:val="center"/>
        <w:rPr>
          <w:b/>
        </w:rPr>
      </w:pPr>
      <w:r>
        <w:rPr>
          <w:b/>
        </w:rPr>
        <w:t>PONUDBA NA JAVNI RAZPIS</w:t>
      </w:r>
    </w:p>
    <w:p w14:paraId="66459CE0" w14:textId="77777777" w:rsidR="006A300F" w:rsidRDefault="006A300F" w:rsidP="00981FFF"/>
    <w:p w14:paraId="46CCC86F" w14:textId="77777777" w:rsidR="00242478" w:rsidRDefault="00242478" w:rsidP="00242478">
      <w:pPr>
        <w:jc w:val="both"/>
      </w:pPr>
      <w:r>
        <w:t xml:space="preserve">Spodaj podpisani potrjujemo, da se v imenu ponudnika </w:t>
      </w:r>
      <w:r w:rsidRPr="00A856EA">
        <w:t>prijavljam</w:t>
      </w:r>
      <w:r>
        <w:t>o</w:t>
      </w:r>
      <w:r w:rsidRPr="00A856EA">
        <w:t xml:space="preserve"> na javni razpis Občine Piran</w:t>
      </w:r>
      <w:r>
        <w:t>:</w:t>
      </w:r>
    </w:p>
    <w:p w14:paraId="3932236A" w14:textId="77777777" w:rsidR="00242478" w:rsidRDefault="00242478" w:rsidP="00242478">
      <w:pPr>
        <w:jc w:val="both"/>
      </w:pPr>
    </w:p>
    <w:p w14:paraId="53857239" w14:textId="77777777" w:rsidR="00242478" w:rsidRDefault="00242478" w:rsidP="00242478">
      <w:pPr>
        <w:jc w:val="center"/>
        <w:rPr>
          <w:b/>
        </w:rPr>
      </w:pPr>
      <w:r>
        <w:rPr>
          <w:b/>
        </w:rPr>
        <w:t xml:space="preserve">za </w:t>
      </w:r>
      <w:r w:rsidRPr="00A856EA">
        <w:rPr>
          <w:b/>
        </w:rPr>
        <w:t xml:space="preserve">podelitev koncesij za opravljanje javne službe </w:t>
      </w:r>
      <w:r w:rsidRPr="00D73C65">
        <w:rPr>
          <w:b/>
        </w:rPr>
        <w:t>v zdravstveni dejavnosti na primarni ravni na področju dispanzerja za otroke in šolarje v Občini Piran</w:t>
      </w:r>
      <w:r w:rsidRPr="00A856EA">
        <w:rPr>
          <w:b/>
        </w:rPr>
        <w:t>.</w:t>
      </w:r>
    </w:p>
    <w:p w14:paraId="39DA5ECF" w14:textId="77777777" w:rsidR="00242478" w:rsidRDefault="00242478" w:rsidP="00981FFF"/>
    <w:p w14:paraId="445F31E1" w14:textId="77777777" w:rsidR="00242478" w:rsidRDefault="00242478" w:rsidP="00981FFF"/>
    <w:p w14:paraId="17A01AAA" w14:textId="60B00F19" w:rsidR="00981FFF" w:rsidRDefault="006244BB" w:rsidP="00EC6AAF">
      <w:pPr>
        <w:spacing w:after="120"/>
      </w:pPr>
      <w:r>
        <w:t>Ponudbo oddajam</w:t>
      </w:r>
      <w:r w:rsidR="00E1501A">
        <w:t>/-o</w:t>
      </w:r>
      <w:r>
        <w:t xml:space="preserve"> kot</w:t>
      </w:r>
      <w:r w:rsidR="00EC6AAF">
        <w:t xml:space="preserve"> </w:t>
      </w:r>
      <w:r w:rsidR="00EC6AAF" w:rsidRPr="00AC66E7">
        <w:rPr>
          <w:color w:val="7F7F7F" w:themeColor="text1" w:themeTint="80"/>
        </w:rPr>
        <w:t>(</w:t>
      </w:r>
      <w:r w:rsidR="00AC66E7" w:rsidRPr="00AC66E7">
        <w:rPr>
          <w:color w:val="7F7F7F" w:themeColor="text1" w:themeTint="80"/>
        </w:rPr>
        <w:t>ustrezno označi)</w:t>
      </w:r>
      <w:r w:rsidR="00C7642F">
        <w:t>:</w:t>
      </w:r>
    </w:p>
    <w:p w14:paraId="0951302A" w14:textId="19FC9AD3" w:rsidR="002344D2" w:rsidRPr="00EC6AAF" w:rsidRDefault="002344D2" w:rsidP="00EC6AAF">
      <w:pPr>
        <w:spacing w:after="120"/>
        <w:ind w:left="708"/>
      </w:pPr>
      <w:r w:rsidRPr="00EC6AAF">
        <w:sym w:font="Wingdings" w:char="F06F"/>
      </w:r>
      <w:r w:rsidRPr="00EC6AAF">
        <w:t xml:space="preserve"> ZASEBNI ZDRAVSTVENI DELAVEC</w:t>
      </w:r>
    </w:p>
    <w:p w14:paraId="053E132D" w14:textId="5FDB7977" w:rsidR="00C7642F" w:rsidRPr="00EC6AAF" w:rsidRDefault="00C7642F" w:rsidP="00EC6AAF">
      <w:pPr>
        <w:spacing w:after="120"/>
        <w:ind w:left="708"/>
      </w:pPr>
      <w:r w:rsidRPr="00EC6AAF">
        <w:sym w:font="Wingdings" w:char="F06F"/>
      </w:r>
      <w:r w:rsidRPr="00EC6AAF">
        <w:t xml:space="preserve"> </w:t>
      </w:r>
      <w:r w:rsidR="00AC66E7">
        <w:t>PRAVNA OSEBA/</w:t>
      </w:r>
      <w:r w:rsidRPr="00EC6AAF">
        <w:t>PONUDNIK</w:t>
      </w:r>
    </w:p>
    <w:p w14:paraId="200A5895" w14:textId="77777777" w:rsidR="00EC6AAF" w:rsidRDefault="00EC6AAF" w:rsidP="00EC6AAF">
      <w:pPr>
        <w:jc w:val="center"/>
        <w:rPr>
          <w:b/>
        </w:rPr>
      </w:pPr>
    </w:p>
    <w:p w14:paraId="1E5A7F56" w14:textId="77777777" w:rsidR="00EC6AAF" w:rsidRDefault="00EC6AAF" w:rsidP="00EC6AAF">
      <w:pPr>
        <w:jc w:val="center"/>
        <w:rPr>
          <w:b/>
        </w:rPr>
      </w:pPr>
    </w:p>
    <w:p w14:paraId="7A93EA89" w14:textId="47F508AC" w:rsidR="00EC6AAF" w:rsidRDefault="00EC6AAF" w:rsidP="00EC6AAF">
      <w:pPr>
        <w:jc w:val="center"/>
        <w:rPr>
          <w:b/>
        </w:rPr>
      </w:pPr>
      <w:r w:rsidRPr="00981FFF">
        <w:rPr>
          <w:b/>
        </w:rPr>
        <w:t>PODATKI O PONUDNIKU</w:t>
      </w:r>
      <w:r>
        <w:rPr>
          <w:b/>
        </w:rPr>
        <w:t xml:space="preserve"> OZ.</w:t>
      </w:r>
    </w:p>
    <w:p w14:paraId="1799731F" w14:textId="77777777" w:rsidR="00EC6AAF" w:rsidRPr="00981FFF" w:rsidRDefault="00EC6AAF" w:rsidP="00EC6AAF">
      <w:pPr>
        <w:jc w:val="center"/>
        <w:rPr>
          <w:b/>
        </w:rPr>
      </w:pPr>
      <w:r w:rsidRPr="00981FFF">
        <w:rPr>
          <w:b/>
        </w:rPr>
        <w:t>ZASEBNEMU ZDRAVSTVENEMU DELAVCU</w:t>
      </w:r>
    </w:p>
    <w:p w14:paraId="43D33DF4" w14:textId="77777777" w:rsidR="002344D2" w:rsidRDefault="002344D2" w:rsidP="00981FFF"/>
    <w:p w14:paraId="228751F4" w14:textId="3551A547" w:rsidR="002344D2" w:rsidRPr="002344D2" w:rsidRDefault="002344D2" w:rsidP="002344D2">
      <w:pPr>
        <w:rPr>
          <w:b/>
          <w:bCs/>
        </w:rPr>
      </w:pPr>
      <w:r w:rsidRPr="002344D2">
        <w:rPr>
          <w:b/>
          <w:bCs/>
        </w:rPr>
        <w:t>V primeru, da ponudbo oddajate kot zasebni zdravstveni delave</w:t>
      </w:r>
      <w:r>
        <w:rPr>
          <w:b/>
          <w:bCs/>
        </w:rPr>
        <w:t>c</w:t>
      </w:r>
      <w:r w:rsidRPr="002344D2">
        <w:rPr>
          <w:b/>
          <w:bCs/>
        </w:rPr>
        <w:t>, spodaj navedite zahtevane podatke o ponudniku:</w:t>
      </w:r>
    </w:p>
    <w:tbl>
      <w:tblPr>
        <w:tblStyle w:val="Tabelamrea"/>
        <w:tblW w:w="0" w:type="auto"/>
        <w:tblLook w:val="04A0" w:firstRow="1" w:lastRow="0" w:firstColumn="1" w:lastColumn="0" w:noHBand="0" w:noVBand="1"/>
      </w:tblPr>
      <w:tblGrid>
        <w:gridCol w:w="2405"/>
        <w:gridCol w:w="6657"/>
      </w:tblGrid>
      <w:tr w:rsidR="002344D2" w14:paraId="29A438EC" w14:textId="77777777" w:rsidTr="00A03A82">
        <w:tc>
          <w:tcPr>
            <w:tcW w:w="2405" w:type="dxa"/>
          </w:tcPr>
          <w:p w14:paraId="3C5FBC6E" w14:textId="77777777" w:rsidR="002344D2" w:rsidRPr="00C7642F" w:rsidRDefault="002344D2" w:rsidP="00A03A82">
            <w:pPr>
              <w:rPr>
                <w:bCs/>
              </w:rPr>
            </w:pPr>
            <w:r w:rsidRPr="00C7642F">
              <w:rPr>
                <w:bCs/>
              </w:rPr>
              <w:t>PRIIMEK IN IME</w:t>
            </w:r>
          </w:p>
        </w:tc>
        <w:tc>
          <w:tcPr>
            <w:tcW w:w="6657" w:type="dxa"/>
          </w:tcPr>
          <w:p w14:paraId="3FCCAA0B" w14:textId="77777777" w:rsidR="002344D2" w:rsidRPr="00981FFF" w:rsidRDefault="002344D2" w:rsidP="00A03A82"/>
        </w:tc>
      </w:tr>
      <w:tr w:rsidR="002344D2" w14:paraId="3CBA6CA7" w14:textId="77777777" w:rsidTr="00A03A82">
        <w:tc>
          <w:tcPr>
            <w:tcW w:w="2405" w:type="dxa"/>
          </w:tcPr>
          <w:p w14:paraId="1C286FCE" w14:textId="77777777" w:rsidR="002344D2" w:rsidRPr="00C7642F" w:rsidRDefault="002344D2" w:rsidP="00A03A82">
            <w:pPr>
              <w:rPr>
                <w:bCs/>
              </w:rPr>
            </w:pPr>
            <w:r w:rsidRPr="00C7642F">
              <w:rPr>
                <w:bCs/>
              </w:rPr>
              <w:t>STALNO PREBIVALIŠČE</w:t>
            </w:r>
          </w:p>
        </w:tc>
        <w:tc>
          <w:tcPr>
            <w:tcW w:w="6657" w:type="dxa"/>
          </w:tcPr>
          <w:p w14:paraId="565602E8" w14:textId="77777777" w:rsidR="002344D2" w:rsidRPr="00981FFF" w:rsidRDefault="002344D2" w:rsidP="00A03A82"/>
        </w:tc>
      </w:tr>
      <w:tr w:rsidR="002344D2" w14:paraId="37E403C4" w14:textId="77777777" w:rsidTr="00A03A82">
        <w:tc>
          <w:tcPr>
            <w:tcW w:w="2405" w:type="dxa"/>
          </w:tcPr>
          <w:p w14:paraId="56E70B7F" w14:textId="77777777" w:rsidR="002344D2" w:rsidRPr="00C7642F" w:rsidRDefault="002344D2" w:rsidP="00A03A82">
            <w:pPr>
              <w:rPr>
                <w:bCs/>
              </w:rPr>
            </w:pPr>
            <w:r w:rsidRPr="00C7642F">
              <w:rPr>
                <w:bCs/>
              </w:rPr>
              <w:t>EMŠO</w:t>
            </w:r>
          </w:p>
        </w:tc>
        <w:tc>
          <w:tcPr>
            <w:tcW w:w="6657" w:type="dxa"/>
          </w:tcPr>
          <w:p w14:paraId="78B0F641" w14:textId="77777777" w:rsidR="002344D2" w:rsidRPr="00981FFF" w:rsidRDefault="002344D2" w:rsidP="00A03A82"/>
        </w:tc>
      </w:tr>
      <w:tr w:rsidR="002344D2" w14:paraId="167C5161" w14:textId="77777777" w:rsidTr="00A03A82">
        <w:tc>
          <w:tcPr>
            <w:tcW w:w="2405" w:type="dxa"/>
          </w:tcPr>
          <w:p w14:paraId="41713C43" w14:textId="77777777" w:rsidR="002344D2" w:rsidRPr="00C7642F" w:rsidRDefault="002344D2" w:rsidP="00A03A82">
            <w:pPr>
              <w:rPr>
                <w:bCs/>
              </w:rPr>
            </w:pPr>
            <w:r w:rsidRPr="00C7642F">
              <w:rPr>
                <w:bCs/>
              </w:rPr>
              <w:t>DAVČNA ŠTEVILKA</w:t>
            </w:r>
          </w:p>
        </w:tc>
        <w:tc>
          <w:tcPr>
            <w:tcW w:w="6657" w:type="dxa"/>
          </w:tcPr>
          <w:p w14:paraId="3021A9D0" w14:textId="77777777" w:rsidR="002344D2" w:rsidRPr="00981FFF" w:rsidRDefault="002344D2" w:rsidP="00A03A82"/>
        </w:tc>
      </w:tr>
      <w:tr w:rsidR="002344D2" w14:paraId="331023E4" w14:textId="77777777" w:rsidTr="00A03A82">
        <w:tc>
          <w:tcPr>
            <w:tcW w:w="2405" w:type="dxa"/>
          </w:tcPr>
          <w:p w14:paraId="3A4AAE49" w14:textId="77777777" w:rsidR="002344D2" w:rsidRPr="00C7642F" w:rsidRDefault="002344D2" w:rsidP="00A03A82">
            <w:pPr>
              <w:rPr>
                <w:bCs/>
              </w:rPr>
            </w:pPr>
            <w:r w:rsidRPr="00C7642F">
              <w:rPr>
                <w:bCs/>
              </w:rPr>
              <w:t>TELEFONSKA ŠTEVILKA</w:t>
            </w:r>
          </w:p>
        </w:tc>
        <w:tc>
          <w:tcPr>
            <w:tcW w:w="6657" w:type="dxa"/>
          </w:tcPr>
          <w:p w14:paraId="5E0CFB43" w14:textId="77777777" w:rsidR="002344D2" w:rsidRPr="00981FFF" w:rsidRDefault="002344D2" w:rsidP="00A03A82"/>
        </w:tc>
      </w:tr>
      <w:tr w:rsidR="002344D2" w14:paraId="3ADD68B7" w14:textId="77777777" w:rsidTr="00A03A82">
        <w:tc>
          <w:tcPr>
            <w:tcW w:w="2405" w:type="dxa"/>
          </w:tcPr>
          <w:p w14:paraId="0D3DA08C" w14:textId="77777777" w:rsidR="002344D2" w:rsidRPr="00C7642F" w:rsidRDefault="002344D2" w:rsidP="00A03A82">
            <w:pPr>
              <w:rPr>
                <w:bCs/>
              </w:rPr>
            </w:pPr>
            <w:r w:rsidRPr="00C7642F">
              <w:rPr>
                <w:bCs/>
              </w:rPr>
              <w:t>ELEKTRONSKI NASLOV</w:t>
            </w:r>
          </w:p>
        </w:tc>
        <w:tc>
          <w:tcPr>
            <w:tcW w:w="6657" w:type="dxa"/>
          </w:tcPr>
          <w:p w14:paraId="1044CF9D" w14:textId="77777777" w:rsidR="002344D2" w:rsidRPr="00981FFF" w:rsidRDefault="002344D2" w:rsidP="00A03A82"/>
        </w:tc>
      </w:tr>
    </w:tbl>
    <w:p w14:paraId="5B07148A" w14:textId="77777777" w:rsidR="002344D2" w:rsidRDefault="002344D2" w:rsidP="002344D2"/>
    <w:p w14:paraId="1F8FBED2" w14:textId="3D800074" w:rsidR="00242478" w:rsidRPr="002344D2" w:rsidRDefault="00242478" w:rsidP="00981FFF">
      <w:pPr>
        <w:rPr>
          <w:b/>
          <w:bCs/>
        </w:rPr>
      </w:pPr>
      <w:r w:rsidRPr="002344D2">
        <w:rPr>
          <w:b/>
          <w:bCs/>
        </w:rPr>
        <w:t xml:space="preserve">V primeru, da ponudbo oddajate kot </w:t>
      </w:r>
      <w:r w:rsidR="00291D08">
        <w:rPr>
          <w:b/>
          <w:bCs/>
        </w:rPr>
        <w:t>pravna oseba/</w:t>
      </w:r>
      <w:r w:rsidRPr="002344D2">
        <w:rPr>
          <w:b/>
          <w:bCs/>
        </w:rPr>
        <w:t>ponudnik, spodaj navedite zahtevane podatke o ponudniku:</w:t>
      </w:r>
    </w:p>
    <w:tbl>
      <w:tblPr>
        <w:tblStyle w:val="Tabelamrea"/>
        <w:tblW w:w="0" w:type="auto"/>
        <w:tblLook w:val="04A0" w:firstRow="1" w:lastRow="0" w:firstColumn="1" w:lastColumn="0" w:noHBand="0" w:noVBand="1"/>
      </w:tblPr>
      <w:tblGrid>
        <w:gridCol w:w="2405"/>
        <w:gridCol w:w="6657"/>
      </w:tblGrid>
      <w:tr w:rsidR="00C7642F" w:rsidRPr="007148B5" w14:paraId="3BEAC530" w14:textId="77777777" w:rsidTr="00A03A82">
        <w:tc>
          <w:tcPr>
            <w:tcW w:w="2405" w:type="dxa"/>
          </w:tcPr>
          <w:p w14:paraId="0897A426" w14:textId="77777777" w:rsidR="00C7642F" w:rsidRPr="00C7642F" w:rsidRDefault="00C7642F" w:rsidP="00A03A82">
            <w:pPr>
              <w:rPr>
                <w:bCs/>
              </w:rPr>
            </w:pPr>
            <w:r w:rsidRPr="00C7642F">
              <w:rPr>
                <w:bCs/>
              </w:rPr>
              <w:t>NAZIV PONUDNIKA (PRAVNE OSEBE OZ.SAMOSTOJNEGA PODJETNIKA)</w:t>
            </w:r>
          </w:p>
        </w:tc>
        <w:tc>
          <w:tcPr>
            <w:tcW w:w="6657" w:type="dxa"/>
          </w:tcPr>
          <w:p w14:paraId="3C810006" w14:textId="77777777" w:rsidR="00C7642F" w:rsidRPr="007148B5" w:rsidRDefault="00C7642F" w:rsidP="00A03A82"/>
        </w:tc>
      </w:tr>
      <w:tr w:rsidR="00C7642F" w:rsidRPr="007148B5" w14:paraId="4B7781B0" w14:textId="77777777" w:rsidTr="00A03A82">
        <w:tc>
          <w:tcPr>
            <w:tcW w:w="2405" w:type="dxa"/>
          </w:tcPr>
          <w:p w14:paraId="389BA891" w14:textId="77777777" w:rsidR="00C7642F" w:rsidRPr="00C7642F" w:rsidRDefault="00C7642F" w:rsidP="00A03A82">
            <w:pPr>
              <w:rPr>
                <w:bCs/>
              </w:rPr>
            </w:pPr>
            <w:r w:rsidRPr="00C7642F">
              <w:rPr>
                <w:bCs/>
              </w:rPr>
              <w:t>NASLOV</w:t>
            </w:r>
          </w:p>
        </w:tc>
        <w:tc>
          <w:tcPr>
            <w:tcW w:w="6657" w:type="dxa"/>
          </w:tcPr>
          <w:p w14:paraId="469E8C41" w14:textId="77777777" w:rsidR="00C7642F" w:rsidRPr="007148B5" w:rsidRDefault="00C7642F" w:rsidP="00A03A82"/>
        </w:tc>
      </w:tr>
      <w:tr w:rsidR="00C7642F" w:rsidRPr="007148B5" w14:paraId="2CF4A365" w14:textId="77777777" w:rsidTr="00A03A82">
        <w:tc>
          <w:tcPr>
            <w:tcW w:w="2405" w:type="dxa"/>
          </w:tcPr>
          <w:p w14:paraId="42B7223E" w14:textId="77777777" w:rsidR="00C7642F" w:rsidRPr="00C7642F" w:rsidRDefault="00C7642F" w:rsidP="00A03A82">
            <w:pPr>
              <w:rPr>
                <w:bCs/>
              </w:rPr>
            </w:pPr>
            <w:r w:rsidRPr="00C7642F">
              <w:rPr>
                <w:bCs/>
              </w:rPr>
              <w:t>MATIČNA ŠTEVILKA</w:t>
            </w:r>
          </w:p>
        </w:tc>
        <w:tc>
          <w:tcPr>
            <w:tcW w:w="6657" w:type="dxa"/>
          </w:tcPr>
          <w:p w14:paraId="06A96E2F" w14:textId="77777777" w:rsidR="00C7642F" w:rsidRPr="007148B5" w:rsidRDefault="00C7642F" w:rsidP="00A03A82"/>
        </w:tc>
      </w:tr>
      <w:tr w:rsidR="00C7642F" w:rsidRPr="007148B5" w14:paraId="5CF62BEB" w14:textId="77777777" w:rsidTr="00A03A82">
        <w:tc>
          <w:tcPr>
            <w:tcW w:w="2405" w:type="dxa"/>
          </w:tcPr>
          <w:p w14:paraId="402D1483" w14:textId="77777777" w:rsidR="00C7642F" w:rsidRPr="00C7642F" w:rsidRDefault="00C7642F" w:rsidP="00A03A82">
            <w:pPr>
              <w:rPr>
                <w:bCs/>
              </w:rPr>
            </w:pPr>
            <w:r w:rsidRPr="00C7642F">
              <w:rPr>
                <w:bCs/>
              </w:rPr>
              <w:t>DAVČNA ŠTEVILKA</w:t>
            </w:r>
          </w:p>
        </w:tc>
        <w:tc>
          <w:tcPr>
            <w:tcW w:w="6657" w:type="dxa"/>
          </w:tcPr>
          <w:p w14:paraId="1C78AF9F" w14:textId="77777777" w:rsidR="00C7642F" w:rsidRPr="007148B5" w:rsidRDefault="00C7642F" w:rsidP="00A03A82"/>
        </w:tc>
      </w:tr>
      <w:tr w:rsidR="00C7642F" w:rsidRPr="007148B5" w14:paraId="721C56B7" w14:textId="77777777" w:rsidTr="00A03A82">
        <w:tc>
          <w:tcPr>
            <w:tcW w:w="2405" w:type="dxa"/>
          </w:tcPr>
          <w:p w14:paraId="6AFFC94F" w14:textId="77777777" w:rsidR="00C7642F" w:rsidRPr="00C7642F" w:rsidRDefault="00C7642F" w:rsidP="00A03A82">
            <w:pPr>
              <w:rPr>
                <w:bCs/>
              </w:rPr>
            </w:pPr>
            <w:r w:rsidRPr="00C7642F">
              <w:rPr>
                <w:bCs/>
              </w:rPr>
              <w:t>TELEFONSKA ŠTEVILKA</w:t>
            </w:r>
          </w:p>
        </w:tc>
        <w:tc>
          <w:tcPr>
            <w:tcW w:w="6657" w:type="dxa"/>
          </w:tcPr>
          <w:p w14:paraId="71DACDF6" w14:textId="77777777" w:rsidR="00C7642F" w:rsidRPr="007148B5" w:rsidRDefault="00C7642F" w:rsidP="00A03A82"/>
        </w:tc>
      </w:tr>
      <w:tr w:rsidR="00C7642F" w:rsidRPr="007148B5" w14:paraId="5B94E69E" w14:textId="77777777" w:rsidTr="00A03A82">
        <w:tc>
          <w:tcPr>
            <w:tcW w:w="2405" w:type="dxa"/>
          </w:tcPr>
          <w:p w14:paraId="4437B087" w14:textId="77777777" w:rsidR="00C7642F" w:rsidRPr="00C7642F" w:rsidRDefault="00C7642F" w:rsidP="00A03A82">
            <w:pPr>
              <w:rPr>
                <w:bCs/>
              </w:rPr>
            </w:pPr>
            <w:r w:rsidRPr="00C7642F">
              <w:rPr>
                <w:bCs/>
              </w:rPr>
              <w:t>ELEKTRONSKI NASLOV</w:t>
            </w:r>
          </w:p>
        </w:tc>
        <w:tc>
          <w:tcPr>
            <w:tcW w:w="6657" w:type="dxa"/>
          </w:tcPr>
          <w:p w14:paraId="277C033C" w14:textId="77777777" w:rsidR="00C7642F" w:rsidRPr="007148B5" w:rsidRDefault="00C7642F" w:rsidP="00A03A82"/>
        </w:tc>
      </w:tr>
    </w:tbl>
    <w:p w14:paraId="7A6022B9" w14:textId="77777777" w:rsidR="00C7642F" w:rsidRDefault="00C7642F" w:rsidP="00C7642F"/>
    <w:p w14:paraId="5520FF8D" w14:textId="77777777" w:rsidR="00C7642F" w:rsidRPr="00C7642F" w:rsidRDefault="00C7642F" w:rsidP="00C7642F">
      <w:pPr>
        <w:rPr>
          <w:bCs/>
        </w:rPr>
      </w:pPr>
      <w:r w:rsidRPr="00C7642F">
        <w:rPr>
          <w:bCs/>
        </w:rPr>
        <w:t>ZAKONITI ZASTOPNIK PONUDNIKA</w:t>
      </w:r>
    </w:p>
    <w:tbl>
      <w:tblPr>
        <w:tblStyle w:val="Tabelamrea"/>
        <w:tblW w:w="0" w:type="auto"/>
        <w:tblLook w:val="04A0" w:firstRow="1" w:lastRow="0" w:firstColumn="1" w:lastColumn="0" w:noHBand="0" w:noVBand="1"/>
      </w:tblPr>
      <w:tblGrid>
        <w:gridCol w:w="2417"/>
        <w:gridCol w:w="6645"/>
      </w:tblGrid>
      <w:tr w:rsidR="00C7642F" w:rsidRPr="007148B5" w14:paraId="351572DA" w14:textId="77777777" w:rsidTr="00A03A82">
        <w:tc>
          <w:tcPr>
            <w:tcW w:w="2417" w:type="dxa"/>
          </w:tcPr>
          <w:p w14:paraId="6DF8B73C" w14:textId="77777777" w:rsidR="00C7642F" w:rsidRPr="00C7642F" w:rsidRDefault="00C7642F" w:rsidP="00A03A82">
            <w:pPr>
              <w:rPr>
                <w:bCs/>
              </w:rPr>
            </w:pPr>
            <w:r w:rsidRPr="00C7642F">
              <w:rPr>
                <w:bCs/>
              </w:rPr>
              <w:t>PRIIMEK IN IME</w:t>
            </w:r>
          </w:p>
        </w:tc>
        <w:tc>
          <w:tcPr>
            <w:tcW w:w="6645" w:type="dxa"/>
          </w:tcPr>
          <w:p w14:paraId="799A7207" w14:textId="77777777" w:rsidR="00C7642F" w:rsidRPr="007148B5" w:rsidRDefault="00C7642F" w:rsidP="00A03A82"/>
        </w:tc>
      </w:tr>
      <w:tr w:rsidR="00C7642F" w:rsidRPr="007148B5" w14:paraId="3A90E4AE" w14:textId="77777777" w:rsidTr="00A03A82">
        <w:tc>
          <w:tcPr>
            <w:tcW w:w="2417" w:type="dxa"/>
          </w:tcPr>
          <w:p w14:paraId="12E3D5DD" w14:textId="77777777" w:rsidR="00C7642F" w:rsidRPr="00C7642F" w:rsidRDefault="00C7642F" w:rsidP="00A03A82">
            <w:pPr>
              <w:rPr>
                <w:bCs/>
              </w:rPr>
            </w:pPr>
            <w:r w:rsidRPr="00C7642F">
              <w:rPr>
                <w:bCs/>
              </w:rPr>
              <w:t>STALNO PREBIVALIŠČE</w:t>
            </w:r>
          </w:p>
        </w:tc>
        <w:tc>
          <w:tcPr>
            <w:tcW w:w="6645" w:type="dxa"/>
          </w:tcPr>
          <w:p w14:paraId="49902965" w14:textId="77777777" w:rsidR="00C7642F" w:rsidRPr="007148B5" w:rsidRDefault="00C7642F" w:rsidP="00A03A82"/>
        </w:tc>
      </w:tr>
      <w:tr w:rsidR="00C7642F" w:rsidRPr="007148B5" w14:paraId="78D10BC5" w14:textId="77777777" w:rsidTr="00A03A82">
        <w:tc>
          <w:tcPr>
            <w:tcW w:w="2417" w:type="dxa"/>
          </w:tcPr>
          <w:p w14:paraId="63A1AAA5" w14:textId="77777777" w:rsidR="00C7642F" w:rsidRPr="00C7642F" w:rsidRDefault="00C7642F" w:rsidP="00A03A82">
            <w:pPr>
              <w:rPr>
                <w:bCs/>
              </w:rPr>
            </w:pPr>
            <w:r w:rsidRPr="00C7642F">
              <w:rPr>
                <w:bCs/>
              </w:rPr>
              <w:t>DAVČNA ŠTEVILKA</w:t>
            </w:r>
          </w:p>
        </w:tc>
        <w:tc>
          <w:tcPr>
            <w:tcW w:w="6645" w:type="dxa"/>
          </w:tcPr>
          <w:p w14:paraId="4C1C6810" w14:textId="77777777" w:rsidR="00C7642F" w:rsidRPr="007148B5" w:rsidRDefault="00C7642F" w:rsidP="00A03A82"/>
        </w:tc>
      </w:tr>
      <w:tr w:rsidR="00C7642F" w:rsidRPr="007148B5" w14:paraId="5849F4E2" w14:textId="77777777" w:rsidTr="00A03A82">
        <w:tc>
          <w:tcPr>
            <w:tcW w:w="2417" w:type="dxa"/>
          </w:tcPr>
          <w:p w14:paraId="06BD7C3B" w14:textId="77777777" w:rsidR="00C7642F" w:rsidRPr="00C7642F" w:rsidRDefault="00C7642F" w:rsidP="00A03A82">
            <w:pPr>
              <w:rPr>
                <w:bCs/>
              </w:rPr>
            </w:pPr>
            <w:r w:rsidRPr="00C7642F">
              <w:rPr>
                <w:bCs/>
              </w:rPr>
              <w:t>TELEFONSKA ŠTEVILKA</w:t>
            </w:r>
          </w:p>
        </w:tc>
        <w:tc>
          <w:tcPr>
            <w:tcW w:w="6645" w:type="dxa"/>
          </w:tcPr>
          <w:p w14:paraId="2E539A0F" w14:textId="77777777" w:rsidR="00C7642F" w:rsidRPr="007148B5" w:rsidRDefault="00C7642F" w:rsidP="00A03A82"/>
        </w:tc>
      </w:tr>
      <w:tr w:rsidR="00C7642F" w:rsidRPr="00981FFF" w14:paraId="544D976B" w14:textId="77777777" w:rsidTr="00A03A82">
        <w:tc>
          <w:tcPr>
            <w:tcW w:w="2417" w:type="dxa"/>
          </w:tcPr>
          <w:p w14:paraId="28446E3A" w14:textId="77777777" w:rsidR="00C7642F" w:rsidRPr="00C7642F" w:rsidRDefault="00C7642F" w:rsidP="00A03A82">
            <w:pPr>
              <w:rPr>
                <w:bCs/>
              </w:rPr>
            </w:pPr>
            <w:r w:rsidRPr="00C7642F">
              <w:rPr>
                <w:bCs/>
              </w:rPr>
              <w:t>ELEKTRONSKI NASLOV</w:t>
            </w:r>
          </w:p>
        </w:tc>
        <w:tc>
          <w:tcPr>
            <w:tcW w:w="6645" w:type="dxa"/>
          </w:tcPr>
          <w:p w14:paraId="64455EAA" w14:textId="77777777" w:rsidR="00C7642F" w:rsidRPr="00981FFF" w:rsidRDefault="00C7642F" w:rsidP="00A03A82"/>
        </w:tc>
      </w:tr>
    </w:tbl>
    <w:p w14:paraId="3FB6C0C8" w14:textId="77777777" w:rsidR="00C7642F" w:rsidRDefault="00C7642F" w:rsidP="00C7642F"/>
    <w:p w14:paraId="3D3049AE" w14:textId="77777777" w:rsidR="00291D08" w:rsidRDefault="00291D08" w:rsidP="00D953D9">
      <w:pPr>
        <w:rPr>
          <w:bCs/>
        </w:rPr>
      </w:pPr>
    </w:p>
    <w:p w14:paraId="22E5B8B1" w14:textId="729E47AA" w:rsidR="00D953D9" w:rsidRPr="00C7642F" w:rsidRDefault="00D953D9" w:rsidP="00D953D9">
      <w:pPr>
        <w:rPr>
          <w:bCs/>
        </w:rPr>
      </w:pPr>
      <w:r>
        <w:rPr>
          <w:bCs/>
        </w:rPr>
        <w:lastRenderedPageBreak/>
        <w:t>DEJANSKI LASTNIK</w:t>
      </w:r>
      <w:r w:rsidRPr="00C7642F">
        <w:rPr>
          <w:bCs/>
        </w:rPr>
        <w:t xml:space="preserve"> PONUDNIKA</w:t>
      </w:r>
      <w:r>
        <w:rPr>
          <w:bCs/>
        </w:rPr>
        <w:t xml:space="preserve"> (</w:t>
      </w:r>
      <w:r w:rsidR="002344D2">
        <w:rPr>
          <w:bCs/>
        </w:rPr>
        <w:t>točka č drugega odstavka 44. člena  ZZDej):</w:t>
      </w:r>
    </w:p>
    <w:tbl>
      <w:tblPr>
        <w:tblStyle w:val="Tabelamrea"/>
        <w:tblW w:w="0" w:type="auto"/>
        <w:tblLook w:val="04A0" w:firstRow="1" w:lastRow="0" w:firstColumn="1" w:lastColumn="0" w:noHBand="0" w:noVBand="1"/>
      </w:tblPr>
      <w:tblGrid>
        <w:gridCol w:w="2417"/>
        <w:gridCol w:w="6645"/>
      </w:tblGrid>
      <w:tr w:rsidR="002344D2" w:rsidRPr="007148B5" w14:paraId="47CAD78E" w14:textId="77777777" w:rsidTr="00A03A82">
        <w:tc>
          <w:tcPr>
            <w:tcW w:w="2417" w:type="dxa"/>
          </w:tcPr>
          <w:p w14:paraId="050A1FF1" w14:textId="77777777" w:rsidR="002344D2" w:rsidRPr="00C7642F" w:rsidRDefault="002344D2" w:rsidP="00A03A82">
            <w:pPr>
              <w:rPr>
                <w:bCs/>
              </w:rPr>
            </w:pPr>
            <w:r w:rsidRPr="00C7642F">
              <w:rPr>
                <w:bCs/>
              </w:rPr>
              <w:t>PRIIMEK IN IME</w:t>
            </w:r>
          </w:p>
        </w:tc>
        <w:tc>
          <w:tcPr>
            <w:tcW w:w="6645" w:type="dxa"/>
          </w:tcPr>
          <w:p w14:paraId="707807A9" w14:textId="77777777" w:rsidR="002344D2" w:rsidRPr="007148B5" w:rsidRDefault="002344D2" w:rsidP="00A03A82"/>
        </w:tc>
      </w:tr>
      <w:tr w:rsidR="002344D2" w:rsidRPr="007148B5" w14:paraId="1767136C" w14:textId="77777777" w:rsidTr="00A03A82">
        <w:tc>
          <w:tcPr>
            <w:tcW w:w="2417" w:type="dxa"/>
          </w:tcPr>
          <w:p w14:paraId="4BBC317C" w14:textId="77777777" w:rsidR="002344D2" w:rsidRPr="00C7642F" w:rsidRDefault="002344D2" w:rsidP="00A03A82">
            <w:pPr>
              <w:rPr>
                <w:bCs/>
              </w:rPr>
            </w:pPr>
            <w:r w:rsidRPr="00C7642F">
              <w:rPr>
                <w:bCs/>
              </w:rPr>
              <w:t>STALNO PREBIVALIŠČE</w:t>
            </w:r>
          </w:p>
        </w:tc>
        <w:tc>
          <w:tcPr>
            <w:tcW w:w="6645" w:type="dxa"/>
          </w:tcPr>
          <w:p w14:paraId="0DC34628" w14:textId="77777777" w:rsidR="002344D2" w:rsidRPr="007148B5" w:rsidRDefault="002344D2" w:rsidP="00A03A82"/>
        </w:tc>
      </w:tr>
      <w:tr w:rsidR="002344D2" w:rsidRPr="007148B5" w14:paraId="2BC3C993" w14:textId="77777777" w:rsidTr="00A03A82">
        <w:tc>
          <w:tcPr>
            <w:tcW w:w="2417" w:type="dxa"/>
          </w:tcPr>
          <w:p w14:paraId="6860D41F" w14:textId="77777777" w:rsidR="002344D2" w:rsidRPr="00C7642F" w:rsidRDefault="002344D2" w:rsidP="00A03A82">
            <w:pPr>
              <w:rPr>
                <w:bCs/>
              </w:rPr>
            </w:pPr>
            <w:r w:rsidRPr="00C7642F">
              <w:rPr>
                <w:bCs/>
              </w:rPr>
              <w:t>DAVČNA ŠTEVILKA</w:t>
            </w:r>
          </w:p>
        </w:tc>
        <w:tc>
          <w:tcPr>
            <w:tcW w:w="6645" w:type="dxa"/>
          </w:tcPr>
          <w:p w14:paraId="65B6AAD0" w14:textId="77777777" w:rsidR="002344D2" w:rsidRPr="007148B5" w:rsidRDefault="002344D2" w:rsidP="00A03A82"/>
        </w:tc>
      </w:tr>
      <w:tr w:rsidR="002344D2" w:rsidRPr="007148B5" w14:paraId="3252AE7E" w14:textId="77777777" w:rsidTr="00A03A82">
        <w:tc>
          <w:tcPr>
            <w:tcW w:w="2417" w:type="dxa"/>
          </w:tcPr>
          <w:p w14:paraId="1118E858" w14:textId="77777777" w:rsidR="002344D2" w:rsidRPr="00C7642F" w:rsidRDefault="002344D2" w:rsidP="00A03A82">
            <w:pPr>
              <w:rPr>
                <w:bCs/>
              </w:rPr>
            </w:pPr>
            <w:r w:rsidRPr="00C7642F">
              <w:rPr>
                <w:bCs/>
              </w:rPr>
              <w:t>TELEFONSKA ŠTEVILKA</w:t>
            </w:r>
          </w:p>
        </w:tc>
        <w:tc>
          <w:tcPr>
            <w:tcW w:w="6645" w:type="dxa"/>
          </w:tcPr>
          <w:p w14:paraId="03962694" w14:textId="77777777" w:rsidR="002344D2" w:rsidRPr="007148B5" w:rsidRDefault="002344D2" w:rsidP="00A03A82"/>
        </w:tc>
      </w:tr>
      <w:tr w:rsidR="002344D2" w:rsidRPr="00981FFF" w14:paraId="21D1F5C9" w14:textId="77777777" w:rsidTr="00A03A82">
        <w:tc>
          <w:tcPr>
            <w:tcW w:w="2417" w:type="dxa"/>
          </w:tcPr>
          <w:p w14:paraId="28FCF07E" w14:textId="77777777" w:rsidR="002344D2" w:rsidRPr="00C7642F" w:rsidRDefault="002344D2" w:rsidP="00A03A82">
            <w:pPr>
              <w:rPr>
                <w:bCs/>
              </w:rPr>
            </w:pPr>
            <w:r w:rsidRPr="00C7642F">
              <w:rPr>
                <w:bCs/>
              </w:rPr>
              <w:t>ELEKTRONSKI NASLOV</w:t>
            </w:r>
          </w:p>
        </w:tc>
        <w:tc>
          <w:tcPr>
            <w:tcW w:w="6645" w:type="dxa"/>
          </w:tcPr>
          <w:p w14:paraId="0AA2C7A7" w14:textId="77777777" w:rsidR="002344D2" w:rsidRPr="00981FFF" w:rsidRDefault="002344D2" w:rsidP="00A03A82"/>
        </w:tc>
      </w:tr>
    </w:tbl>
    <w:p w14:paraId="2BC79682" w14:textId="77777777" w:rsidR="00D953D9" w:rsidRDefault="00D953D9" w:rsidP="00C7642F"/>
    <w:p w14:paraId="610E9B7C" w14:textId="77777777" w:rsidR="00C7642F" w:rsidRPr="00C7642F" w:rsidRDefault="00C7642F" w:rsidP="00C7642F">
      <w:pPr>
        <w:rPr>
          <w:bCs/>
        </w:rPr>
      </w:pPr>
      <w:r w:rsidRPr="00C7642F">
        <w:rPr>
          <w:bCs/>
        </w:rPr>
        <w:t>PODATKI O PREDVIDENEM ODGOVORNEM NOSILCU ZDRAVSTVENE DEJAVNOSTI PRI PONUDNIKU</w:t>
      </w:r>
    </w:p>
    <w:tbl>
      <w:tblPr>
        <w:tblStyle w:val="Tabelamrea"/>
        <w:tblW w:w="0" w:type="auto"/>
        <w:tblLook w:val="04A0" w:firstRow="1" w:lastRow="0" w:firstColumn="1" w:lastColumn="0" w:noHBand="0" w:noVBand="1"/>
      </w:tblPr>
      <w:tblGrid>
        <w:gridCol w:w="2417"/>
        <w:gridCol w:w="6645"/>
      </w:tblGrid>
      <w:tr w:rsidR="00C7642F" w:rsidRPr="007148B5" w14:paraId="5C5BE869" w14:textId="77777777" w:rsidTr="00A03A82">
        <w:tc>
          <w:tcPr>
            <w:tcW w:w="2417" w:type="dxa"/>
          </w:tcPr>
          <w:p w14:paraId="086FD44B" w14:textId="77777777" w:rsidR="00C7642F" w:rsidRPr="00C7642F" w:rsidRDefault="00C7642F" w:rsidP="00A03A82">
            <w:pPr>
              <w:rPr>
                <w:bCs/>
              </w:rPr>
            </w:pPr>
            <w:r w:rsidRPr="00C7642F">
              <w:rPr>
                <w:bCs/>
              </w:rPr>
              <w:t>PRIIMEK IN IME</w:t>
            </w:r>
          </w:p>
        </w:tc>
        <w:tc>
          <w:tcPr>
            <w:tcW w:w="6645" w:type="dxa"/>
          </w:tcPr>
          <w:p w14:paraId="452FF878" w14:textId="77777777" w:rsidR="00C7642F" w:rsidRPr="007148B5" w:rsidRDefault="00C7642F" w:rsidP="00A03A82"/>
        </w:tc>
      </w:tr>
      <w:tr w:rsidR="00C7642F" w:rsidRPr="007148B5" w14:paraId="7EFB992E" w14:textId="77777777" w:rsidTr="00A03A82">
        <w:tc>
          <w:tcPr>
            <w:tcW w:w="2417" w:type="dxa"/>
          </w:tcPr>
          <w:p w14:paraId="4CEFF5A9" w14:textId="77777777" w:rsidR="00C7642F" w:rsidRPr="00C7642F" w:rsidRDefault="00C7642F" w:rsidP="00A03A82">
            <w:pPr>
              <w:rPr>
                <w:bCs/>
              </w:rPr>
            </w:pPr>
            <w:r w:rsidRPr="00C7642F">
              <w:rPr>
                <w:bCs/>
              </w:rPr>
              <w:t>STALNO PREBIVALIŠČE</w:t>
            </w:r>
          </w:p>
        </w:tc>
        <w:tc>
          <w:tcPr>
            <w:tcW w:w="6645" w:type="dxa"/>
          </w:tcPr>
          <w:p w14:paraId="2CB0355A" w14:textId="77777777" w:rsidR="00C7642F" w:rsidRPr="007148B5" w:rsidRDefault="00C7642F" w:rsidP="00A03A82"/>
        </w:tc>
      </w:tr>
      <w:tr w:rsidR="00C7642F" w:rsidRPr="007148B5" w14:paraId="79F41DBC" w14:textId="77777777" w:rsidTr="00A03A82">
        <w:tc>
          <w:tcPr>
            <w:tcW w:w="2417" w:type="dxa"/>
          </w:tcPr>
          <w:p w14:paraId="15307199" w14:textId="77777777" w:rsidR="00C7642F" w:rsidRPr="00C7642F" w:rsidRDefault="00C7642F" w:rsidP="00A03A82">
            <w:pPr>
              <w:rPr>
                <w:bCs/>
              </w:rPr>
            </w:pPr>
            <w:r w:rsidRPr="00C7642F">
              <w:rPr>
                <w:bCs/>
              </w:rPr>
              <w:t>EMŠO</w:t>
            </w:r>
          </w:p>
        </w:tc>
        <w:tc>
          <w:tcPr>
            <w:tcW w:w="6645" w:type="dxa"/>
          </w:tcPr>
          <w:p w14:paraId="7E82C608" w14:textId="77777777" w:rsidR="00C7642F" w:rsidRPr="007148B5" w:rsidRDefault="00C7642F" w:rsidP="00A03A82"/>
        </w:tc>
      </w:tr>
      <w:tr w:rsidR="00C7642F" w:rsidRPr="007148B5" w14:paraId="54095BAC" w14:textId="77777777" w:rsidTr="00A03A82">
        <w:tc>
          <w:tcPr>
            <w:tcW w:w="2417" w:type="dxa"/>
          </w:tcPr>
          <w:p w14:paraId="2525A6D1" w14:textId="77777777" w:rsidR="00C7642F" w:rsidRPr="00C7642F" w:rsidRDefault="00C7642F" w:rsidP="00A03A82">
            <w:pPr>
              <w:rPr>
                <w:bCs/>
              </w:rPr>
            </w:pPr>
            <w:r w:rsidRPr="00C7642F">
              <w:rPr>
                <w:bCs/>
              </w:rPr>
              <w:t>DAVČNA ŠTEVILKA</w:t>
            </w:r>
          </w:p>
        </w:tc>
        <w:tc>
          <w:tcPr>
            <w:tcW w:w="6645" w:type="dxa"/>
          </w:tcPr>
          <w:p w14:paraId="307D5A99" w14:textId="77777777" w:rsidR="00C7642F" w:rsidRPr="007148B5" w:rsidRDefault="00C7642F" w:rsidP="00A03A82"/>
        </w:tc>
      </w:tr>
      <w:tr w:rsidR="00C7642F" w:rsidRPr="007148B5" w14:paraId="67E49A36" w14:textId="77777777" w:rsidTr="00A03A82">
        <w:tc>
          <w:tcPr>
            <w:tcW w:w="2417" w:type="dxa"/>
          </w:tcPr>
          <w:p w14:paraId="060EC941" w14:textId="77777777" w:rsidR="00C7642F" w:rsidRPr="00C7642F" w:rsidRDefault="00C7642F" w:rsidP="00A03A82">
            <w:pPr>
              <w:rPr>
                <w:bCs/>
              </w:rPr>
            </w:pPr>
            <w:r w:rsidRPr="00C7642F">
              <w:rPr>
                <w:bCs/>
              </w:rPr>
              <w:t>TELEFONSKA ŠTEVILKA</w:t>
            </w:r>
          </w:p>
        </w:tc>
        <w:tc>
          <w:tcPr>
            <w:tcW w:w="6645" w:type="dxa"/>
          </w:tcPr>
          <w:p w14:paraId="004B6815" w14:textId="77777777" w:rsidR="00C7642F" w:rsidRPr="007148B5" w:rsidRDefault="00C7642F" w:rsidP="00A03A82"/>
        </w:tc>
      </w:tr>
      <w:tr w:rsidR="00C7642F" w:rsidRPr="00981FFF" w14:paraId="5B7D8DA4" w14:textId="77777777" w:rsidTr="00A03A82">
        <w:tc>
          <w:tcPr>
            <w:tcW w:w="2417" w:type="dxa"/>
          </w:tcPr>
          <w:p w14:paraId="47FCE661" w14:textId="77777777" w:rsidR="00C7642F" w:rsidRPr="00C7642F" w:rsidRDefault="00C7642F" w:rsidP="00A03A82">
            <w:pPr>
              <w:rPr>
                <w:bCs/>
              </w:rPr>
            </w:pPr>
            <w:r w:rsidRPr="00C7642F">
              <w:rPr>
                <w:bCs/>
              </w:rPr>
              <w:t>ELEKTRONSKI NASLOV</w:t>
            </w:r>
          </w:p>
        </w:tc>
        <w:tc>
          <w:tcPr>
            <w:tcW w:w="6645" w:type="dxa"/>
          </w:tcPr>
          <w:p w14:paraId="4C1EFA85" w14:textId="77777777" w:rsidR="00C7642F" w:rsidRPr="007148B5" w:rsidRDefault="00C7642F" w:rsidP="00A03A82"/>
        </w:tc>
      </w:tr>
    </w:tbl>
    <w:p w14:paraId="3F4C62F9" w14:textId="77777777" w:rsidR="002344D2" w:rsidRDefault="002344D2" w:rsidP="00981FFF"/>
    <w:p w14:paraId="78A4ED7E" w14:textId="77777777" w:rsidR="00981FFF" w:rsidRDefault="00981FFF" w:rsidP="00981FFF">
      <w:pPr>
        <w:jc w:val="both"/>
      </w:pPr>
    </w:p>
    <w:p w14:paraId="6A37F5E1" w14:textId="01344E91" w:rsidR="00981FFF" w:rsidRDefault="002344D2" w:rsidP="00981FFF">
      <w:pPr>
        <w:jc w:val="both"/>
      </w:pPr>
      <w:r>
        <w:t>Spodaj podpisani v imenu ponudnik i</w:t>
      </w:r>
      <w:r w:rsidR="00981FFF" w:rsidRPr="00981FFF">
        <w:t>zjavljam</w:t>
      </w:r>
      <w:r w:rsidR="00E10832">
        <w:t>o</w:t>
      </w:r>
      <w:r w:rsidR="00981FFF" w:rsidRPr="00981FFF">
        <w:t>, da:</w:t>
      </w:r>
    </w:p>
    <w:p w14:paraId="7FE0A35C" w14:textId="67F40486" w:rsidR="00981FFF" w:rsidRDefault="00981FFF" w:rsidP="00981FFF">
      <w:pPr>
        <w:pStyle w:val="Odstavekseznama"/>
        <w:numPr>
          <w:ilvl w:val="0"/>
          <w:numId w:val="1"/>
        </w:numPr>
        <w:jc w:val="both"/>
      </w:pPr>
      <w:r>
        <w:t>se v celoti strinjam</w:t>
      </w:r>
      <w:r w:rsidR="00E10832">
        <w:t>o</w:t>
      </w:r>
      <w:r>
        <w:t xml:space="preserve"> in sprejemam</w:t>
      </w:r>
      <w:r w:rsidR="00E10832">
        <w:t>o</w:t>
      </w:r>
      <w:r>
        <w:t xml:space="preserve"> vse pogoje iz razpisne dokumentacije in vsa merila za izbor koncesionarja s tem javnim razpisom,</w:t>
      </w:r>
    </w:p>
    <w:p w14:paraId="47678EBC" w14:textId="6F6C8EA6" w:rsidR="00981FFF" w:rsidRDefault="00981FFF" w:rsidP="004A4494">
      <w:pPr>
        <w:pStyle w:val="Odstavekseznama"/>
        <w:numPr>
          <w:ilvl w:val="0"/>
          <w:numId w:val="1"/>
        </w:numPr>
        <w:jc w:val="both"/>
      </w:pPr>
      <w:r>
        <w:t>nimam</w:t>
      </w:r>
      <w:r w:rsidR="00E10832">
        <w:t>o</w:t>
      </w:r>
      <w:r>
        <w:t xml:space="preserve"> podeljene koncesije za opravljanje javne službe v zdravstveni dejavnosti oziroma imam</w:t>
      </w:r>
      <w:r w:rsidR="00E10832">
        <w:t xml:space="preserve">o </w:t>
      </w:r>
      <w:r>
        <w:t>podeljeno koncesijo za opravljanje javne službe v zdravstveni dejavnosti na področju</w:t>
      </w:r>
      <w:r w:rsidR="007148B5">
        <w:t>________________________</w:t>
      </w:r>
      <w:r>
        <w:t xml:space="preserve"> na lokaciji </w:t>
      </w:r>
      <w:r w:rsidR="007148B5">
        <w:t>________________________</w:t>
      </w:r>
      <w:r>
        <w:t xml:space="preserve"> ter v obsegu </w:t>
      </w:r>
      <w:r w:rsidR="007148B5">
        <w:t>________________________</w:t>
      </w:r>
      <w:r>
        <w:t xml:space="preserve">programa, </w:t>
      </w:r>
      <w:r w:rsidRPr="00AA530D">
        <w:t>pri čemer skupni obseg programa obstoječe koncesije in koncesije na katero kandidiram na tem razpisu ne presega 1,20 programa,</w:t>
      </w:r>
    </w:p>
    <w:p w14:paraId="6ADBA5A6" w14:textId="2F6B1552" w:rsidR="00981FFF" w:rsidRDefault="00981FFF" w:rsidP="007148B5">
      <w:pPr>
        <w:pStyle w:val="Odstavekseznama"/>
        <w:numPr>
          <w:ilvl w:val="0"/>
          <w:numId w:val="2"/>
        </w:numPr>
        <w:jc w:val="both"/>
      </w:pPr>
      <w:r>
        <w:t>se kot ponudnik zavezujem</w:t>
      </w:r>
      <w:r w:rsidR="00E06E16">
        <w:t>o</w:t>
      </w:r>
      <w:r>
        <w:t>, da bom</w:t>
      </w:r>
      <w:r w:rsidR="00E06E16">
        <w:t>o</w:t>
      </w:r>
      <w:r>
        <w:t xml:space="preserve"> v primeru podelitve koncesije, v roku izpolnil</w:t>
      </w:r>
      <w:r w:rsidR="00E06E16">
        <w:t>i</w:t>
      </w:r>
      <w:r>
        <w:t xml:space="preserve"> vse obveznosti glede pogojev in meril, na podlagi katerih mi</w:t>
      </w:r>
      <w:r w:rsidR="00E06E16">
        <w:t>/nam</w:t>
      </w:r>
      <w:r>
        <w:t xml:space="preserve"> bo koncesija podeljena</w:t>
      </w:r>
      <w:r w:rsidR="004A4494">
        <w:t xml:space="preserve"> ter jih izpolnjeval</w:t>
      </w:r>
      <w:r w:rsidR="00E06E16">
        <w:t>i</w:t>
      </w:r>
      <w:r w:rsidR="004A4494">
        <w:t xml:space="preserve"> ves čas trajanja koncesijske pogodbe</w:t>
      </w:r>
      <w:r>
        <w:t>, sicer se mi koncesija, zaradi neizpolnjevanja pogojev, lahko odvzame,</w:t>
      </w:r>
    </w:p>
    <w:p w14:paraId="076ECBF7" w14:textId="1E5B9C39" w:rsidR="00981FFF" w:rsidRDefault="00981FFF" w:rsidP="007148B5">
      <w:pPr>
        <w:pStyle w:val="Odstavekseznama"/>
        <w:numPr>
          <w:ilvl w:val="0"/>
          <w:numId w:val="2"/>
        </w:numPr>
        <w:jc w:val="both"/>
      </w:pPr>
      <w:r>
        <w:t>nism</w:t>
      </w:r>
      <w:r w:rsidR="007B24A3">
        <w:t>o</w:t>
      </w:r>
      <w:r>
        <w:t xml:space="preserve"> subjekt, za katerega bi za Občino </w:t>
      </w:r>
      <w:r w:rsidR="007148B5">
        <w:t>Piran</w:t>
      </w:r>
      <w:r>
        <w:t xml:space="preserve"> veljala omejitev poslovanja po 35. členu Zakona o integriteti in preprečevanju korupcije (Uradni list RS, št. 69/11 – uradno prečiščeno besedilo, 158/20, 3/22 – </w:t>
      </w:r>
      <w:proofErr w:type="spellStart"/>
      <w:r>
        <w:t>ZDeb</w:t>
      </w:r>
      <w:proofErr w:type="spellEnd"/>
      <w:r>
        <w:t xml:space="preserve"> in 16/23 – </w:t>
      </w:r>
      <w:proofErr w:type="spellStart"/>
      <w:r>
        <w:t>ZZPri</w:t>
      </w:r>
      <w:proofErr w:type="spellEnd"/>
      <w:r>
        <w:t>) ter</w:t>
      </w:r>
    </w:p>
    <w:p w14:paraId="4093838B" w14:textId="7477E5FC" w:rsidR="00981FFF" w:rsidRDefault="00981FFF" w:rsidP="00981FFF">
      <w:pPr>
        <w:pStyle w:val="Odstavekseznama"/>
        <w:numPr>
          <w:ilvl w:val="0"/>
          <w:numId w:val="2"/>
        </w:numPr>
        <w:jc w:val="both"/>
      </w:pPr>
      <w:r>
        <w:t>pod kazensko in materialno odgovornostjo izjavljam</w:t>
      </w:r>
      <w:r w:rsidR="00A80083">
        <w:t>o</w:t>
      </w:r>
      <w:r>
        <w:t>, da so vsi podatki v tej ponudbi za podelitev</w:t>
      </w:r>
      <w:r w:rsidR="007148B5">
        <w:t xml:space="preserve"> </w:t>
      </w:r>
      <w:r>
        <w:t>koncesije resnični in verodostojni.</w:t>
      </w:r>
    </w:p>
    <w:p w14:paraId="762A49E7" w14:textId="77777777" w:rsidR="007148B5" w:rsidRDefault="007148B5" w:rsidP="007148B5">
      <w:pPr>
        <w:jc w:val="both"/>
      </w:pPr>
    </w:p>
    <w:p w14:paraId="4F621E06" w14:textId="56C5FB3D" w:rsidR="007148B5" w:rsidRDefault="007148B5" w:rsidP="007148B5">
      <w:pPr>
        <w:jc w:val="both"/>
      </w:pPr>
      <w:r>
        <w:t>Izrecno dovoljujem</w:t>
      </w:r>
      <w:r w:rsidR="00A80083">
        <w:t>o</w:t>
      </w:r>
      <w:r>
        <w:t xml:space="preserve"> Občini Piran, da za namene tega javnega razpisa lahko opravi kakršnekoli poizvedbe o ponudniku pri pristojnih državnih, lokalnih in drugih organih </w:t>
      </w:r>
      <w:r w:rsidR="00425DE4" w:rsidRPr="007513A5">
        <w:t xml:space="preserve">(npr. Ministrstvo za pravosodje, ki vodi kazensko evidenci) </w:t>
      </w:r>
      <w:r w:rsidRPr="007513A5">
        <w:t xml:space="preserve">ter zavodih in pravnih osebah, tem pa dovoljujem posredovanje takih </w:t>
      </w:r>
      <w:r>
        <w:t>podatkov.</w:t>
      </w:r>
    </w:p>
    <w:p w14:paraId="0226B6CF" w14:textId="77777777" w:rsidR="007148B5" w:rsidRDefault="007148B5" w:rsidP="007148B5">
      <w:pPr>
        <w:jc w:val="both"/>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850"/>
        <w:gridCol w:w="6232"/>
      </w:tblGrid>
      <w:tr w:rsidR="00FF377E" w14:paraId="45BBE9CB" w14:textId="77777777" w:rsidTr="00FF377E">
        <w:tc>
          <w:tcPr>
            <w:tcW w:w="1980" w:type="dxa"/>
          </w:tcPr>
          <w:p w14:paraId="64C55975" w14:textId="77777777" w:rsidR="00FF377E" w:rsidRDefault="00FF377E" w:rsidP="00FF377E">
            <w:pPr>
              <w:jc w:val="both"/>
            </w:pPr>
            <w:r>
              <w:t xml:space="preserve">Kraj in datum:  </w:t>
            </w:r>
          </w:p>
        </w:tc>
        <w:tc>
          <w:tcPr>
            <w:tcW w:w="850" w:type="dxa"/>
          </w:tcPr>
          <w:p w14:paraId="0205C416" w14:textId="77777777" w:rsidR="00FF377E" w:rsidRDefault="00FF377E" w:rsidP="00FF377E">
            <w:pPr>
              <w:jc w:val="both"/>
            </w:pPr>
          </w:p>
        </w:tc>
        <w:tc>
          <w:tcPr>
            <w:tcW w:w="6232" w:type="dxa"/>
          </w:tcPr>
          <w:p w14:paraId="324026A8" w14:textId="77777777" w:rsidR="00FF377E" w:rsidRDefault="00FF377E" w:rsidP="00FF377E">
            <w:pPr>
              <w:jc w:val="center"/>
            </w:pPr>
            <w:r>
              <w:t>PONUDNIK</w:t>
            </w:r>
          </w:p>
          <w:p w14:paraId="6217CA62" w14:textId="77777777" w:rsidR="00FF377E" w:rsidRDefault="00FF377E" w:rsidP="00FF377E">
            <w:pPr>
              <w:jc w:val="center"/>
            </w:pPr>
            <w:r>
              <w:t>(podpis zakonitega zastopnika ponudnika oziroma samostojnega podjetnika)</w:t>
            </w:r>
          </w:p>
        </w:tc>
      </w:tr>
      <w:tr w:rsidR="00FF377E" w14:paraId="03AC1A3C" w14:textId="77777777" w:rsidTr="00FF377E">
        <w:tc>
          <w:tcPr>
            <w:tcW w:w="1980" w:type="dxa"/>
            <w:vMerge w:val="restart"/>
          </w:tcPr>
          <w:p w14:paraId="5504E291" w14:textId="77777777" w:rsidR="00FF377E" w:rsidRDefault="00FF377E" w:rsidP="00FF377E">
            <w:pPr>
              <w:jc w:val="both"/>
            </w:pPr>
            <w:r>
              <w:t>ŽIG</w:t>
            </w:r>
          </w:p>
          <w:p w14:paraId="3774BC01" w14:textId="77777777" w:rsidR="00FF377E" w:rsidRDefault="00FF377E" w:rsidP="00FF377E">
            <w:pPr>
              <w:jc w:val="both"/>
            </w:pPr>
            <w:r>
              <w:t>(če ga ponudnik</w:t>
            </w:r>
          </w:p>
          <w:p w14:paraId="145D3859" w14:textId="77777777" w:rsidR="00FF377E" w:rsidRDefault="00FF377E" w:rsidP="00FF377E">
            <w:pPr>
              <w:jc w:val="both"/>
            </w:pPr>
            <w:r>
              <w:t>uporablja)</w:t>
            </w:r>
            <w:r>
              <w:tab/>
            </w:r>
          </w:p>
          <w:p w14:paraId="57477AD5" w14:textId="77777777" w:rsidR="00FF377E" w:rsidRDefault="00FF377E" w:rsidP="00FF377E">
            <w:pPr>
              <w:jc w:val="both"/>
            </w:pPr>
          </w:p>
        </w:tc>
        <w:tc>
          <w:tcPr>
            <w:tcW w:w="850" w:type="dxa"/>
          </w:tcPr>
          <w:p w14:paraId="6C4028AD" w14:textId="77777777" w:rsidR="00FF377E" w:rsidRDefault="00FF377E" w:rsidP="00FF377E">
            <w:pPr>
              <w:jc w:val="both"/>
            </w:pPr>
          </w:p>
        </w:tc>
        <w:tc>
          <w:tcPr>
            <w:tcW w:w="6232" w:type="dxa"/>
          </w:tcPr>
          <w:p w14:paraId="746552E1" w14:textId="77777777" w:rsidR="00FF377E" w:rsidRDefault="00FF377E" w:rsidP="00FF377E">
            <w:pPr>
              <w:jc w:val="center"/>
            </w:pPr>
          </w:p>
          <w:p w14:paraId="6E298071" w14:textId="77777777" w:rsidR="00FF377E" w:rsidRDefault="00FF377E" w:rsidP="00FF377E">
            <w:pPr>
              <w:jc w:val="center"/>
            </w:pPr>
          </w:p>
          <w:p w14:paraId="49314EE2" w14:textId="77777777" w:rsidR="00FF377E" w:rsidRDefault="00FF377E" w:rsidP="00FF377E">
            <w:pPr>
              <w:jc w:val="center"/>
            </w:pPr>
          </w:p>
        </w:tc>
      </w:tr>
      <w:tr w:rsidR="00FF377E" w14:paraId="187BFF8A" w14:textId="77777777" w:rsidTr="00FF377E">
        <w:tc>
          <w:tcPr>
            <w:tcW w:w="1980" w:type="dxa"/>
            <w:vMerge/>
          </w:tcPr>
          <w:p w14:paraId="7C771303" w14:textId="77777777" w:rsidR="00FF377E" w:rsidRDefault="00FF377E" w:rsidP="00FF377E">
            <w:pPr>
              <w:jc w:val="both"/>
            </w:pPr>
          </w:p>
        </w:tc>
        <w:tc>
          <w:tcPr>
            <w:tcW w:w="850" w:type="dxa"/>
          </w:tcPr>
          <w:p w14:paraId="7F214229" w14:textId="77777777" w:rsidR="00FF377E" w:rsidRDefault="00FF377E" w:rsidP="00FF377E">
            <w:pPr>
              <w:jc w:val="both"/>
            </w:pPr>
          </w:p>
        </w:tc>
        <w:tc>
          <w:tcPr>
            <w:tcW w:w="6232" w:type="dxa"/>
          </w:tcPr>
          <w:p w14:paraId="39F42AA3" w14:textId="77777777" w:rsidR="00FF377E" w:rsidRDefault="00FF377E" w:rsidP="00FF377E">
            <w:pPr>
              <w:jc w:val="center"/>
            </w:pPr>
            <w:r>
              <w:t>ODGOVORNI NOSILEC ZDRAVSTVENE DEJAVNOSTI</w:t>
            </w:r>
          </w:p>
          <w:p w14:paraId="67147FE9" w14:textId="77777777" w:rsidR="00FF377E" w:rsidRDefault="00FF377E" w:rsidP="00FF377E">
            <w:pPr>
              <w:jc w:val="center"/>
            </w:pPr>
            <w:r>
              <w:t>(podpis odgovornega nosilca zdravstvene dejavnosti pri ponudniku)</w:t>
            </w:r>
          </w:p>
        </w:tc>
      </w:tr>
    </w:tbl>
    <w:p w14:paraId="68070834" w14:textId="77777777" w:rsidR="00FF377E" w:rsidRDefault="00FF377E" w:rsidP="00FF377E">
      <w:pPr>
        <w:jc w:val="both"/>
      </w:pPr>
    </w:p>
    <w:p w14:paraId="70D2A022" w14:textId="77777777" w:rsidR="00FF377E" w:rsidRDefault="00FF377E" w:rsidP="00FF377E">
      <w:pPr>
        <w:sectPr w:rsidR="00FF377E">
          <w:pgSz w:w="11906" w:h="16838"/>
          <w:pgMar w:top="1417" w:right="1417" w:bottom="1417" w:left="1417" w:header="708" w:footer="708" w:gutter="0"/>
          <w:cols w:space="708"/>
          <w:docGrid w:linePitch="360"/>
        </w:sectPr>
      </w:pPr>
    </w:p>
    <w:p w14:paraId="552FF725" w14:textId="49B3FF82" w:rsidR="007B24A3" w:rsidRPr="00DF34B1" w:rsidRDefault="007B24A3" w:rsidP="007B24A3">
      <w:pPr>
        <w:jc w:val="right"/>
        <w:rPr>
          <w:b/>
          <w:color w:val="0070C0"/>
        </w:rPr>
      </w:pPr>
      <w:proofErr w:type="spellStart"/>
      <w:r>
        <w:rPr>
          <w:b/>
          <w:color w:val="0070C0"/>
        </w:rPr>
        <w:lastRenderedPageBreak/>
        <w:t>Obr</w:t>
      </w:r>
      <w:proofErr w:type="spellEnd"/>
      <w:r>
        <w:rPr>
          <w:b/>
          <w:color w:val="0070C0"/>
        </w:rPr>
        <w:t>. Izjava o izpolnjevanju pogojev</w:t>
      </w:r>
    </w:p>
    <w:p w14:paraId="4CA79C9C" w14:textId="77777777" w:rsidR="007B24A3" w:rsidRDefault="007B24A3" w:rsidP="00296EAE">
      <w:pPr>
        <w:jc w:val="center"/>
        <w:rPr>
          <w:b/>
        </w:rPr>
      </w:pPr>
    </w:p>
    <w:p w14:paraId="3E6FD974" w14:textId="6C804E67" w:rsidR="00296EAE" w:rsidRDefault="00296EAE" w:rsidP="00296EAE">
      <w:pPr>
        <w:jc w:val="center"/>
        <w:rPr>
          <w:b/>
        </w:rPr>
      </w:pPr>
      <w:r w:rsidRPr="001F3CE0">
        <w:rPr>
          <w:b/>
        </w:rPr>
        <w:t>IZJAV</w:t>
      </w:r>
      <w:r w:rsidR="00E316B8">
        <w:rPr>
          <w:b/>
        </w:rPr>
        <w:t>A</w:t>
      </w:r>
      <w:r w:rsidRPr="001F3CE0">
        <w:rPr>
          <w:b/>
        </w:rPr>
        <w:t xml:space="preserve"> </w:t>
      </w:r>
      <w:r>
        <w:rPr>
          <w:b/>
        </w:rPr>
        <w:t>PONUDNIKA</w:t>
      </w:r>
    </w:p>
    <w:p w14:paraId="63F610E7" w14:textId="6F717C2A" w:rsidR="001D6696" w:rsidRDefault="00296EAE" w:rsidP="00296EAE">
      <w:pPr>
        <w:jc w:val="center"/>
        <w:rPr>
          <w:b/>
        </w:rPr>
      </w:pPr>
      <w:r w:rsidRPr="001F3CE0">
        <w:rPr>
          <w:b/>
        </w:rPr>
        <w:t xml:space="preserve">O IZPOLNJEVANJU </w:t>
      </w:r>
      <w:r w:rsidR="00E316B8">
        <w:rPr>
          <w:b/>
        </w:rPr>
        <w:t>POGOJEV ZA PRIZNANJE SPOSOBNOSTI</w:t>
      </w:r>
    </w:p>
    <w:p w14:paraId="208FC70F" w14:textId="77777777" w:rsidR="00296EAE" w:rsidRDefault="00296EAE" w:rsidP="00296EAE">
      <w:pPr>
        <w:jc w:val="center"/>
        <w:rPr>
          <w:b/>
        </w:rPr>
      </w:pPr>
    </w:p>
    <w:p w14:paraId="1174D210" w14:textId="5530E857" w:rsidR="00191C7E" w:rsidRPr="00BE0410" w:rsidRDefault="00296EAE" w:rsidP="00E316B8">
      <w:r w:rsidRPr="00296EAE">
        <w:t xml:space="preserve">Spodaj </w:t>
      </w:r>
      <w:r w:rsidRPr="00BE0410">
        <w:t xml:space="preserve">podpisani </w:t>
      </w:r>
      <w:r w:rsidR="00E316B8" w:rsidRPr="00BE0410">
        <w:t xml:space="preserve">v imenu ponudnika </w:t>
      </w:r>
      <w:r w:rsidR="00191C7E" w:rsidRPr="00BE0410">
        <w:t>izjavljam</w:t>
      </w:r>
      <w:r w:rsidR="00E316B8" w:rsidRPr="00BE0410">
        <w:t>o</w:t>
      </w:r>
      <w:r w:rsidR="00191C7E" w:rsidRPr="00BE0410">
        <w:t>, da:</w:t>
      </w:r>
    </w:p>
    <w:p w14:paraId="76047EEC" w14:textId="2748B48C" w:rsidR="002B0D90" w:rsidRPr="00BE0410" w:rsidRDefault="002B0D90" w:rsidP="002B0D90">
      <w:pPr>
        <w:pStyle w:val="Odstavekseznama"/>
        <w:numPr>
          <w:ilvl w:val="0"/>
          <w:numId w:val="6"/>
        </w:numPr>
        <w:jc w:val="both"/>
      </w:pPr>
      <w:r w:rsidRPr="00BE0410">
        <w:t xml:space="preserve">imamo dovoljenje za opravljanje zdravstvene dejavnosti, ki je predmet koncesije - </w:t>
      </w:r>
      <w:r w:rsidRPr="00BE0410">
        <w:rPr>
          <w:b/>
        </w:rPr>
        <w:t>Pogoj 3.1.1</w:t>
      </w:r>
      <w:r w:rsidRPr="00BE0410">
        <w:t>;</w:t>
      </w:r>
    </w:p>
    <w:p w14:paraId="25861BEC" w14:textId="48E96A7B" w:rsidR="002B0D90" w:rsidRPr="00BE0410" w:rsidRDefault="002B0D90" w:rsidP="002B0D90">
      <w:pPr>
        <w:pStyle w:val="Odstavekseznama"/>
        <w:numPr>
          <w:ilvl w:val="0"/>
          <w:numId w:val="6"/>
        </w:numPr>
        <w:jc w:val="both"/>
      </w:pPr>
      <w:r w:rsidRPr="00BE0410">
        <w:t xml:space="preserve">imamo zaposleno najmanj takšno število zdravstvenih delavcev in zdravstvenih sodelavcev, katerih plačilo zagotavlja obvezno zdravstveno zavarovanje v skladu z zakonom, ki ureja zdravstveno varstvo in zdravstveno zavarovanje in bodo opravljali zdravstvene storitve, ki so predmet koncesije in izpolnjujemo zakonske pogoje za samostojno opravljanje zdravstvenih storitev – </w:t>
      </w:r>
      <w:r w:rsidRPr="00BE0410">
        <w:rPr>
          <w:b/>
        </w:rPr>
        <w:t>Pogoj 3.1.2</w:t>
      </w:r>
      <w:r w:rsidRPr="00BE0410">
        <w:t>;</w:t>
      </w:r>
    </w:p>
    <w:p w14:paraId="24E9EDB3" w14:textId="69C24B0C" w:rsidR="002B0D90" w:rsidRPr="00BE0410" w:rsidRDefault="002B0D90" w:rsidP="002B0D90">
      <w:pPr>
        <w:pStyle w:val="Odstavekseznama"/>
        <w:numPr>
          <w:ilvl w:val="0"/>
          <w:numId w:val="6"/>
        </w:numPr>
        <w:jc w:val="both"/>
      </w:pPr>
      <w:r w:rsidRPr="00BE0410">
        <w:t xml:space="preserve">nam v zadnjih petih letih ni bila odvzeta koncesija iz razlogov iz prvega odstavka 44.j člena ZZDej, razen kadar je odvzem posledica prenosa koncesije ali spremembe dejanskega lastnika, ali odvzeto dovoljenje za opravljanje dejavnosti iz razlogov iz prvega odstavka 3.b člena ZZDej- </w:t>
      </w:r>
      <w:r w:rsidRPr="00BE0410">
        <w:rPr>
          <w:b/>
        </w:rPr>
        <w:t>Pogoj 3.1.3</w:t>
      </w:r>
      <w:r w:rsidRPr="00BE0410">
        <w:t>;</w:t>
      </w:r>
    </w:p>
    <w:p w14:paraId="3D50B203" w14:textId="5323C361" w:rsidR="002B0D90" w:rsidRPr="00BE0410" w:rsidRDefault="005A6325" w:rsidP="002B0D90">
      <w:pPr>
        <w:pStyle w:val="Odstavekseznama"/>
        <w:numPr>
          <w:ilvl w:val="0"/>
          <w:numId w:val="6"/>
        </w:numPr>
        <w:jc w:val="both"/>
      </w:pPr>
      <w:r w:rsidRPr="00BE0410">
        <w:t xml:space="preserve">imenovanemu </w:t>
      </w:r>
      <w:r w:rsidR="002B0D90" w:rsidRPr="00BE0410">
        <w:t xml:space="preserve">odgovornemu nosilcu zdravstvene dejavnosti v zadnjih petih letih ni bil izrečen ukrep pristojne zbornice ali strokovnega združenja zaradi kršitev v zvezi z opravljanjem poklica – </w:t>
      </w:r>
      <w:r w:rsidR="002B0D90" w:rsidRPr="00BE0410">
        <w:rPr>
          <w:b/>
        </w:rPr>
        <w:t>Pogoj 3.1.4</w:t>
      </w:r>
      <w:r w:rsidR="002B0D90" w:rsidRPr="00BE0410">
        <w:t>;</w:t>
      </w:r>
    </w:p>
    <w:p w14:paraId="5BC9E997" w14:textId="4AB08A2D" w:rsidR="002B0D90" w:rsidRPr="00BE0410" w:rsidRDefault="005A6325" w:rsidP="002B0D90">
      <w:pPr>
        <w:pStyle w:val="Odstavekseznama"/>
        <w:numPr>
          <w:ilvl w:val="0"/>
          <w:numId w:val="6"/>
        </w:numPr>
        <w:jc w:val="both"/>
      </w:pPr>
      <w:r w:rsidRPr="00BE0410">
        <w:t xml:space="preserve">nam </w:t>
      </w:r>
      <w:r w:rsidR="002B0D90" w:rsidRPr="00BE0410">
        <w:t xml:space="preserve">z nadzorom iz prvega odstavka 76. člena ZZDej niso bili odrejeni ukrepi za odpravo kršitev glede opravljanja zdravstvene dejavnosti zaradi ugotovljenega resnega ogrožanja zdravja ali življenja pacienta v zadnjih petih letih od vložitve ponudbe – </w:t>
      </w:r>
      <w:r w:rsidR="002B0D90" w:rsidRPr="00BE0410">
        <w:rPr>
          <w:b/>
        </w:rPr>
        <w:t>Pogoj 3.1.5</w:t>
      </w:r>
      <w:r w:rsidR="002B0D90" w:rsidRPr="00BE0410">
        <w:t>;</w:t>
      </w:r>
    </w:p>
    <w:p w14:paraId="6C133127" w14:textId="6FC14250" w:rsidR="002B0D90" w:rsidRPr="00BE0410" w:rsidRDefault="002B0D90" w:rsidP="002B0D90">
      <w:pPr>
        <w:pStyle w:val="Odstavekseznama"/>
        <w:numPr>
          <w:ilvl w:val="0"/>
          <w:numId w:val="6"/>
        </w:numPr>
        <w:jc w:val="both"/>
      </w:pPr>
      <w:r w:rsidRPr="00BE0410">
        <w:t>ob vložitvi ponudbe za</w:t>
      </w:r>
      <w:r w:rsidR="005A6325" w:rsidRPr="00BE0410">
        <w:t xml:space="preserve"> nas</w:t>
      </w:r>
      <w:r w:rsidRPr="00BE0410">
        <w:t xml:space="preserve"> n</w:t>
      </w:r>
      <w:r w:rsidR="00AB2071" w:rsidRPr="00BE0410">
        <w:t>iso podani</w:t>
      </w:r>
      <w:r w:rsidRPr="00BE0410">
        <w:t xml:space="preserve"> izključitveni razlogi, ki veljajo za ponudnike v postopkih javnih naročil po 75. členu Zakona o javnem naročanju (ZJN-3)- </w:t>
      </w:r>
      <w:r w:rsidRPr="00BE0410">
        <w:rPr>
          <w:b/>
        </w:rPr>
        <w:t>Pogoj 3.1.6</w:t>
      </w:r>
      <w:r w:rsidRPr="00BE0410">
        <w:t>;</w:t>
      </w:r>
    </w:p>
    <w:p w14:paraId="4002D1D2" w14:textId="6419FB16" w:rsidR="00191C7E" w:rsidRPr="00BE0410" w:rsidRDefault="002B0D90" w:rsidP="002B0D90">
      <w:pPr>
        <w:pStyle w:val="Odstavekseznama"/>
        <w:numPr>
          <w:ilvl w:val="0"/>
          <w:numId w:val="6"/>
        </w:numPr>
        <w:jc w:val="both"/>
      </w:pPr>
      <w:r w:rsidRPr="00BE0410">
        <w:t>bom</w:t>
      </w:r>
      <w:r w:rsidR="00AB2071" w:rsidRPr="00BE0410">
        <w:t>o</w:t>
      </w:r>
      <w:r w:rsidRPr="00BE0410">
        <w:t xml:space="preserve"> najkasneje do sklenitve koncesijske pogodbe sklenil pogodbo z Zdravstvenim domom Piran - </w:t>
      </w:r>
      <w:proofErr w:type="spellStart"/>
      <w:r w:rsidRPr="00BE0410">
        <w:t>Poliambulatorio</w:t>
      </w:r>
      <w:proofErr w:type="spellEnd"/>
      <w:r w:rsidRPr="00BE0410">
        <w:t xml:space="preserve"> </w:t>
      </w:r>
      <w:proofErr w:type="spellStart"/>
      <w:r w:rsidRPr="00BE0410">
        <w:t>Pirano</w:t>
      </w:r>
      <w:proofErr w:type="spellEnd"/>
      <w:r w:rsidRPr="00BE0410">
        <w:t xml:space="preserve"> o obsegu in vrstah sodelovanja za potrebe izvajanja neprekinjenega zdravstvenega varstva (dokazilo o izpolnjevanju tega pogoja, to je pogodba o medsebojnem sodelovanju z javnim zavodom, bo predložena koncedentu najkasneje do sklenitve koncesijske pogodbe) – </w:t>
      </w:r>
      <w:r w:rsidRPr="00BE0410">
        <w:rPr>
          <w:b/>
        </w:rPr>
        <w:t>Pogoj 3.1.7</w:t>
      </w:r>
      <w:r w:rsidR="00191C7E" w:rsidRPr="00BE0410">
        <w:t>;</w:t>
      </w:r>
    </w:p>
    <w:p w14:paraId="53C9676F" w14:textId="6EDEC5E0" w:rsidR="00191C7E" w:rsidRPr="00AA530D" w:rsidRDefault="00191C7E" w:rsidP="00191C7E">
      <w:pPr>
        <w:pStyle w:val="Odstavekseznama"/>
        <w:numPr>
          <w:ilvl w:val="0"/>
          <w:numId w:val="6"/>
        </w:numPr>
        <w:jc w:val="both"/>
      </w:pPr>
      <w:r w:rsidRPr="00AA530D">
        <w:t>bo</w:t>
      </w:r>
      <w:r w:rsidR="00441EFA" w:rsidRPr="00AA530D">
        <w:t>mo</w:t>
      </w:r>
      <w:r w:rsidRPr="00AA530D">
        <w:t xml:space="preserve"> v primeru podelitve koncesije za opravljanje javne službe v zdravstveni dejavnosti na primarni ravni na področju </w:t>
      </w:r>
      <w:r w:rsidR="00EE4605" w:rsidRPr="00AA530D">
        <w:t>dispanzerja za otroke in šolarje</w:t>
      </w:r>
      <w:r w:rsidRPr="00AA530D">
        <w:t xml:space="preserve"> prevzel</w:t>
      </w:r>
      <w:r w:rsidR="00441EFA" w:rsidRPr="00AA530D">
        <w:t>i</w:t>
      </w:r>
      <w:r w:rsidRPr="00AA530D">
        <w:t xml:space="preserve"> v zdravstveno obravnavo </w:t>
      </w:r>
      <w:r w:rsidR="00C60415" w:rsidRPr="00AA530D">
        <w:t xml:space="preserve">vse zavarovane osebe, ki so bile opredeljene pri dosedanjem izvajalcu zdravstvenih dejavnosti </w:t>
      </w:r>
      <w:r w:rsidR="00282ABC">
        <w:t>dispanzerja za otroke in šolarje</w:t>
      </w:r>
      <w:r w:rsidR="00C60415" w:rsidRPr="00AA530D">
        <w:t xml:space="preserve"> in ki bodo v roku enega leta po sklenitvi koncesijske pogodbe, to želele </w:t>
      </w:r>
      <w:r w:rsidRPr="00AA530D">
        <w:t xml:space="preserve">– </w:t>
      </w:r>
      <w:r w:rsidRPr="00AA530D">
        <w:rPr>
          <w:b/>
        </w:rPr>
        <w:t>Pogoj 3.2.</w:t>
      </w:r>
      <w:r w:rsidR="00160418">
        <w:rPr>
          <w:b/>
        </w:rPr>
        <w:t>1</w:t>
      </w:r>
      <w:r w:rsidRPr="00AA530D">
        <w:rPr>
          <w:b/>
        </w:rPr>
        <w:t>;</w:t>
      </w:r>
    </w:p>
    <w:p w14:paraId="7091FF70" w14:textId="769F849E" w:rsidR="00191C7E" w:rsidRPr="00AA530D" w:rsidRDefault="00191C7E" w:rsidP="00191C7E">
      <w:pPr>
        <w:pStyle w:val="Odstavekseznama"/>
        <w:numPr>
          <w:ilvl w:val="0"/>
          <w:numId w:val="6"/>
        </w:numPr>
        <w:jc w:val="both"/>
      </w:pPr>
      <w:r w:rsidRPr="00AA530D">
        <w:t>se zavezujem</w:t>
      </w:r>
      <w:r w:rsidR="00441EFA" w:rsidRPr="00AA530D">
        <w:t>o</w:t>
      </w:r>
      <w:r w:rsidRPr="00AA530D">
        <w:t>, da bom</w:t>
      </w:r>
      <w:r w:rsidR="00441EFA" w:rsidRPr="00AA530D">
        <w:t>o</w:t>
      </w:r>
      <w:r w:rsidRPr="00AA530D">
        <w:t xml:space="preserve"> </w:t>
      </w:r>
      <w:r w:rsidR="00347331">
        <w:t xml:space="preserve">v primeru, da bomo </w:t>
      </w:r>
      <w:r w:rsidRPr="00AA530D">
        <w:t>zagotavlja</w:t>
      </w:r>
      <w:ins w:id="0" w:author="nina pekolj" w:date="2025-08-24T08:52:00Z">
        <w:r w:rsidR="00347331">
          <w:t>li</w:t>
        </w:r>
      </w:ins>
      <w:r w:rsidRPr="00AA530D">
        <w:t xml:space="preserve"> laboratorijske postopke in druge zdravstvene storitve, v skladu s 36. členom ZZDej sodeloval</w:t>
      </w:r>
      <w:r w:rsidR="00441EFA" w:rsidRPr="00AA530D">
        <w:t>i</w:t>
      </w:r>
      <w:r w:rsidRPr="00AA530D">
        <w:t xml:space="preserve"> z najbližjim zdravstvenim domom in najkasneje pred sklenitvijo koncesijske pogodbe sklenil</w:t>
      </w:r>
      <w:r w:rsidR="00606066" w:rsidRPr="00AA530D">
        <w:t>i</w:t>
      </w:r>
      <w:r w:rsidRPr="00AA530D">
        <w:t xml:space="preserve"> pogodbo z Zdravstvenim domom Piran – </w:t>
      </w:r>
      <w:proofErr w:type="spellStart"/>
      <w:r w:rsidRPr="00AA530D">
        <w:t>Poliambulatorio</w:t>
      </w:r>
      <w:proofErr w:type="spellEnd"/>
      <w:r w:rsidRPr="00AA530D">
        <w:t xml:space="preserve"> </w:t>
      </w:r>
      <w:proofErr w:type="spellStart"/>
      <w:r w:rsidRPr="00AA530D">
        <w:t>Pirano</w:t>
      </w:r>
      <w:proofErr w:type="spellEnd"/>
      <w:r w:rsidRPr="00AA530D">
        <w:t>, na podlagi katere bom</w:t>
      </w:r>
      <w:r w:rsidR="00606066" w:rsidRPr="00AA530D">
        <w:t>o</w:t>
      </w:r>
      <w:r w:rsidRPr="00AA530D">
        <w:t xml:space="preserve"> primarno ali pretežno koristil</w:t>
      </w:r>
      <w:r w:rsidR="00606066" w:rsidRPr="00AA530D">
        <w:t>i</w:t>
      </w:r>
      <w:r w:rsidRPr="00AA530D">
        <w:t xml:space="preserve"> storitve navedenega javnega zavoda – </w:t>
      </w:r>
      <w:r w:rsidRPr="00AA530D">
        <w:rPr>
          <w:b/>
        </w:rPr>
        <w:t>Pogoj 3.2.</w:t>
      </w:r>
      <w:r w:rsidR="00160418">
        <w:rPr>
          <w:b/>
        </w:rPr>
        <w:t>2</w:t>
      </w:r>
      <w:r w:rsidRPr="00AA530D">
        <w:t>;</w:t>
      </w:r>
    </w:p>
    <w:p w14:paraId="2C015E08" w14:textId="5070CA5A" w:rsidR="00191C7E" w:rsidRPr="00AA530D" w:rsidRDefault="00191C7E" w:rsidP="00191C7E">
      <w:pPr>
        <w:pStyle w:val="Odstavekseznama"/>
        <w:numPr>
          <w:ilvl w:val="0"/>
          <w:numId w:val="6"/>
        </w:numPr>
        <w:jc w:val="both"/>
      </w:pPr>
      <w:r w:rsidRPr="00AA530D">
        <w:t>se z oddajo ponudbe zavezujem</w:t>
      </w:r>
      <w:r w:rsidR="00606066" w:rsidRPr="00AA530D">
        <w:t>o</w:t>
      </w:r>
      <w:r w:rsidRPr="00AA530D">
        <w:t>, da bom</w:t>
      </w:r>
      <w:r w:rsidR="00606066" w:rsidRPr="00AA530D">
        <w:t>o</w:t>
      </w:r>
      <w:r w:rsidRPr="00AA530D">
        <w:t xml:space="preserve"> </w:t>
      </w:r>
      <w:r w:rsidR="00E662CB" w:rsidRPr="00E662CB">
        <w:t>v primeru podelitve koncesije na tem razpisu opravljal storitve, ki so predmet pogodbe, v obsegu polnega delovnega časa, ter na območju Občine Piran</w:t>
      </w:r>
      <w:r w:rsidR="00E662CB" w:rsidRPr="00E662CB" w:rsidDel="00E662CB">
        <w:t xml:space="preserve"> </w:t>
      </w:r>
      <w:r w:rsidRPr="00AA530D">
        <w:t xml:space="preserve">– </w:t>
      </w:r>
      <w:r w:rsidRPr="00AA530D">
        <w:rPr>
          <w:b/>
        </w:rPr>
        <w:t>Pogoj 3.2.</w:t>
      </w:r>
      <w:r w:rsidR="00160418">
        <w:rPr>
          <w:b/>
        </w:rPr>
        <w:t>3</w:t>
      </w:r>
      <w:r w:rsidRPr="00AA530D">
        <w:t>;</w:t>
      </w:r>
    </w:p>
    <w:p w14:paraId="31D8D0DC" w14:textId="77777777" w:rsidR="00191C7E" w:rsidRPr="003441C6" w:rsidRDefault="00191C7E" w:rsidP="00191C7E">
      <w:pPr>
        <w:jc w:val="both"/>
      </w:pPr>
    </w:p>
    <w:p w14:paraId="4460E94C" w14:textId="77777777" w:rsidR="00E316B8" w:rsidRDefault="00191C7E" w:rsidP="00E316B8">
      <w:pPr>
        <w:jc w:val="both"/>
      </w:pPr>
      <w:r w:rsidRPr="003441C6">
        <w:t>Izrecno dovoljujem</w:t>
      </w:r>
      <w:r w:rsidR="00C633D0">
        <w:t>o</w:t>
      </w:r>
      <w:r w:rsidRPr="003441C6">
        <w:t xml:space="preserve"> Občini Piran, da v zvezi z navedbami v tej izjavi in priloženimi dokazili lahko opravi poizvedbe pri pristojnih državnih, lokalnih in drugih organih </w:t>
      </w:r>
      <w:r w:rsidR="00C60415" w:rsidRPr="003441C6">
        <w:t>(npr. Ministrstvo za pravosodje, ki vodi kazensko evidenci)</w:t>
      </w:r>
      <w:r w:rsidRPr="003441C6">
        <w:t>ter zavodih in pravnih osebah, tem pa dovoljujem posredovanje takih podatkov.</w:t>
      </w:r>
    </w:p>
    <w:p w14:paraId="20217B6D" w14:textId="77777777" w:rsidR="00E316B8" w:rsidRDefault="00E316B8" w:rsidP="00E316B8">
      <w:pPr>
        <w:jc w:val="both"/>
      </w:pPr>
    </w:p>
    <w:p w14:paraId="423655DF" w14:textId="77777777" w:rsidR="00160418" w:rsidRDefault="00160418" w:rsidP="00E316B8">
      <w:pPr>
        <w:jc w:val="both"/>
      </w:pPr>
    </w:p>
    <w:p w14:paraId="7C045BC4" w14:textId="7D946D69" w:rsidR="00E316B8" w:rsidRDefault="006A2681" w:rsidP="00E316B8">
      <w:pPr>
        <w:jc w:val="both"/>
      </w:pPr>
      <w:r>
        <w:lastRenderedPageBreak/>
        <w:t>K tej izjavi prilagam:</w:t>
      </w:r>
    </w:p>
    <w:p w14:paraId="6671FBFB" w14:textId="6BAA1220" w:rsidR="006A2681" w:rsidRDefault="006A2681" w:rsidP="006A2681">
      <w:pPr>
        <w:pStyle w:val="Odstavekseznama"/>
        <w:numPr>
          <w:ilvl w:val="0"/>
          <w:numId w:val="6"/>
        </w:numPr>
        <w:jc w:val="both"/>
      </w:pPr>
      <w:r w:rsidRPr="00740128">
        <w:t>dovoljenje ponudnika za opravljanje zdravstvene dejavnosti</w:t>
      </w:r>
      <w:r w:rsidR="000A7474">
        <w:t xml:space="preserve"> </w:t>
      </w:r>
      <w:r w:rsidR="000A7474">
        <w:rPr>
          <w:rFonts w:ascii="Calibri" w:hAnsi="Calibri" w:cs="Calibri"/>
        </w:rPr>
        <w:t>(3.1.1 pogoj)</w:t>
      </w:r>
    </w:p>
    <w:p w14:paraId="3DDCBFE0" w14:textId="77C4BAD9" w:rsidR="006A2681" w:rsidRDefault="00FC3D24" w:rsidP="006A2681">
      <w:pPr>
        <w:pStyle w:val="Odstavekseznama"/>
        <w:numPr>
          <w:ilvl w:val="0"/>
          <w:numId w:val="6"/>
        </w:numPr>
        <w:jc w:val="both"/>
      </w:pPr>
      <w:r w:rsidRPr="00FC3D24">
        <w:t>fotokopija pogodbe o zaposlitvi</w:t>
      </w:r>
      <w:r w:rsidR="0008751F">
        <w:t xml:space="preserve"> </w:t>
      </w:r>
      <w:r w:rsidR="0008751F" w:rsidRPr="006A72D6">
        <w:rPr>
          <w:rFonts w:ascii="Calibri" w:hAnsi="Calibri" w:cs="Calibri"/>
        </w:rPr>
        <w:t>ali potrdilo o zaposlitvi</w:t>
      </w:r>
      <w:r w:rsidR="0008751F">
        <w:rPr>
          <w:rFonts w:ascii="Calibri" w:hAnsi="Calibri" w:cs="Calibri"/>
        </w:rPr>
        <w:t xml:space="preserve"> za kadre</w:t>
      </w:r>
      <w:r w:rsidR="000A7474">
        <w:rPr>
          <w:rFonts w:ascii="Calibri" w:hAnsi="Calibri" w:cs="Calibri"/>
        </w:rPr>
        <w:t xml:space="preserve"> </w:t>
      </w:r>
      <w:r w:rsidR="000D743E">
        <w:rPr>
          <w:rFonts w:ascii="Calibri" w:hAnsi="Calibri" w:cs="Calibri"/>
        </w:rPr>
        <w:t>(</w:t>
      </w:r>
      <w:r w:rsidR="000A7474">
        <w:rPr>
          <w:rFonts w:ascii="Calibri" w:hAnsi="Calibri" w:cs="Calibri"/>
        </w:rPr>
        <w:t>3.1.2 pogoj)</w:t>
      </w:r>
      <w:r w:rsidR="00F94DB6">
        <w:rPr>
          <w:rFonts w:ascii="Calibri" w:hAnsi="Calibri" w:cs="Calibri"/>
        </w:rPr>
        <w:t xml:space="preserve"> – neobvezna priloga</w:t>
      </w:r>
    </w:p>
    <w:p w14:paraId="68A55FA0" w14:textId="0F5F6B46" w:rsidR="00FC3D24" w:rsidRDefault="000D743E" w:rsidP="006A2681">
      <w:pPr>
        <w:pStyle w:val="Odstavekseznama"/>
        <w:numPr>
          <w:ilvl w:val="0"/>
          <w:numId w:val="6"/>
        </w:numPr>
        <w:jc w:val="both"/>
      </w:pPr>
      <w:r w:rsidRPr="000D743E">
        <w:t>potrdilo Zdravniške zbornice Slovenije ali strokovnega združenja</w:t>
      </w:r>
      <w:r>
        <w:t xml:space="preserve"> (3.1.4 pogoj)</w:t>
      </w:r>
    </w:p>
    <w:p w14:paraId="19D9C04D" w14:textId="5DD9E9BA" w:rsidR="000A7474" w:rsidRDefault="007510FD" w:rsidP="006A2681">
      <w:pPr>
        <w:pStyle w:val="Odstavekseznama"/>
        <w:numPr>
          <w:ilvl w:val="0"/>
          <w:numId w:val="6"/>
        </w:numPr>
        <w:jc w:val="both"/>
      </w:pPr>
      <w:r>
        <w:rPr>
          <w:rFonts w:ascii="Calibri" w:hAnsi="Calibri" w:cs="Calibri"/>
        </w:rPr>
        <w:t xml:space="preserve">parafiran vzorec koncesijske pogodbe </w:t>
      </w:r>
      <w:r>
        <w:t xml:space="preserve"> (3.2.</w:t>
      </w:r>
      <w:r w:rsidR="00160418">
        <w:t>3</w:t>
      </w:r>
      <w:r>
        <w:t xml:space="preserve"> pogoj)</w:t>
      </w:r>
    </w:p>
    <w:p w14:paraId="7CFDE655" w14:textId="77777777" w:rsidR="000D743E" w:rsidRDefault="000D743E" w:rsidP="00F94DB6">
      <w:pPr>
        <w:pStyle w:val="Odstavekseznama"/>
        <w:jc w:val="both"/>
      </w:pPr>
    </w:p>
    <w:p w14:paraId="47883853" w14:textId="77777777" w:rsidR="00F94DB6" w:rsidRDefault="00F94DB6" w:rsidP="00E316B8">
      <w:pPr>
        <w:jc w:val="both"/>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850"/>
        <w:gridCol w:w="6232"/>
      </w:tblGrid>
      <w:tr w:rsidR="00E316B8" w14:paraId="7B81D225" w14:textId="77777777" w:rsidTr="00A03A82">
        <w:tc>
          <w:tcPr>
            <w:tcW w:w="1980" w:type="dxa"/>
          </w:tcPr>
          <w:p w14:paraId="4E4163EA" w14:textId="77777777" w:rsidR="00E316B8" w:rsidRDefault="00E316B8" w:rsidP="00A03A82">
            <w:pPr>
              <w:jc w:val="both"/>
            </w:pPr>
            <w:r>
              <w:t xml:space="preserve">Kraj in datum:  </w:t>
            </w:r>
          </w:p>
        </w:tc>
        <w:tc>
          <w:tcPr>
            <w:tcW w:w="850" w:type="dxa"/>
          </w:tcPr>
          <w:p w14:paraId="3DA2EFA2" w14:textId="77777777" w:rsidR="00E316B8" w:rsidRDefault="00E316B8" w:rsidP="00A03A82">
            <w:pPr>
              <w:jc w:val="both"/>
            </w:pPr>
          </w:p>
        </w:tc>
        <w:tc>
          <w:tcPr>
            <w:tcW w:w="6232" w:type="dxa"/>
          </w:tcPr>
          <w:p w14:paraId="2ECFFBB6" w14:textId="77777777" w:rsidR="00E316B8" w:rsidRDefault="00E316B8" w:rsidP="00A03A82">
            <w:pPr>
              <w:jc w:val="center"/>
            </w:pPr>
            <w:r>
              <w:t>PONUDNIK</w:t>
            </w:r>
          </w:p>
          <w:p w14:paraId="7BF83122" w14:textId="77777777" w:rsidR="00E316B8" w:rsidRDefault="00E316B8" w:rsidP="00A03A82">
            <w:pPr>
              <w:jc w:val="center"/>
            </w:pPr>
            <w:r>
              <w:t>(podpis zakonitega zastopnika ponudnika oziroma samostojnega podjetnika)</w:t>
            </w:r>
          </w:p>
        </w:tc>
      </w:tr>
      <w:tr w:rsidR="00E316B8" w14:paraId="3467F2D8" w14:textId="77777777" w:rsidTr="00A03A82">
        <w:tc>
          <w:tcPr>
            <w:tcW w:w="1980" w:type="dxa"/>
            <w:vMerge w:val="restart"/>
          </w:tcPr>
          <w:p w14:paraId="3E67CBC1" w14:textId="77777777" w:rsidR="00E316B8" w:rsidRDefault="00E316B8" w:rsidP="00A03A82">
            <w:pPr>
              <w:jc w:val="both"/>
            </w:pPr>
            <w:r>
              <w:t>ŽIG</w:t>
            </w:r>
          </w:p>
          <w:p w14:paraId="2F007DC3" w14:textId="77777777" w:rsidR="00E316B8" w:rsidRDefault="00E316B8" w:rsidP="00A03A82">
            <w:pPr>
              <w:jc w:val="both"/>
            </w:pPr>
            <w:r>
              <w:t>(če ga ponudnik</w:t>
            </w:r>
          </w:p>
          <w:p w14:paraId="40E562BA" w14:textId="77777777" w:rsidR="00E316B8" w:rsidRDefault="00E316B8" w:rsidP="00A03A82">
            <w:pPr>
              <w:jc w:val="both"/>
            </w:pPr>
            <w:r>
              <w:t>uporablja)</w:t>
            </w:r>
            <w:r>
              <w:tab/>
            </w:r>
          </w:p>
          <w:p w14:paraId="3B095EF3" w14:textId="77777777" w:rsidR="00E316B8" w:rsidRDefault="00E316B8" w:rsidP="00A03A82">
            <w:pPr>
              <w:jc w:val="both"/>
            </w:pPr>
          </w:p>
        </w:tc>
        <w:tc>
          <w:tcPr>
            <w:tcW w:w="850" w:type="dxa"/>
          </w:tcPr>
          <w:p w14:paraId="718C60E6" w14:textId="77777777" w:rsidR="00E316B8" w:rsidRDefault="00E316B8" w:rsidP="00A03A82">
            <w:pPr>
              <w:jc w:val="both"/>
            </w:pPr>
          </w:p>
        </w:tc>
        <w:tc>
          <w:tcPr>
            <w:tcW w:w="6232" w:type="dxa"/>
          </w:tcPr>
          <w:p w14:paraId="316E427B" w14:textId="77777777" w:rsidR="00E316B8" w:rsidRDefault="00E316B8" w:rsidP="00A03A82">
            <w:pPr>
              <w:jc w:val="center"/>
            </w:pPr>
          </w:p>
          <w:p w14:paraId="6DF923F3" w14:textId="77777777" w:rsidR="00E316B8" w:rsidRDefault="00E316B8" w:rsidP="00A03A82">
            <w:pPr>
              <w:jc w:val="center"/>
            </w:pPr>
          </w:p>
          <w:p w14:paraId="09E5151F" w14:textId="77777777" w:rsidR="00E316B8" w:rsidRDefault="00E316B8" w:rsidP="00A03A82">
            <w:pPr>
              <w:jc w:val="center"/>
            </w:pPr>
          </w:p>
        </w:tc>
      </w:tr>
      <w:tr w:rsidR="00E316B8" w14:paraId="73BAE995" w14:textId="77777777" w:rsidTr="00A03A82">
        <w:tc>
          <w:tcPr>
            <w:tcW w:w="1980" w:type="dxa"/>
            <w:vMerge/>
          </w:tcPr>
          <w:p w14:paraId="12DC253C" w14:textId="77777777" w:rsidR="00E316B8" w:rsidRDefault="00E316B8" w:rsidP="00A03A82">
            <w:pPr>
              <w:jc w:val="both"/>
            </w:pPr>
          </w:p>
        </w:tc>
        <w:tc>
          <w:tcPr>
            <w:tcW w:w="850" w:type="dxa"/>
          </w:tcPr>
          <w:p w14:paraId="228D1D54" w14:textId="77777777" w:rsidR="00E316B8" w:rsidRDefault="00E316B8" w:rsidP="00A03A82">
            <w:pPr>
              <w:jc w:val="both"/>
            </w:pPr>
          </w:p>
        </w:tc>
        <w:tc>
          <w:tcPr>
            <w:tcW w:w="6232" w:type="dxa"/>
          </w:tcPr>
          <w:p w14:paraId="1AAAF1A4" w14:textId="77777777" w:rsidR="00E316B8" w:rsidRDefault="00E316B8" w:rsidP="00A03A82">
            <w:pPr>
              <w:jc w:val="center"/>
            </w:pPr>
            <w:r>
              <w:t>ODGOVORNI NOSILEC ZDRAVSTVENE DEJAVNOSTI</w:t>
            </w:r>
          </w:p>
          <w:p w14:paraId="2B04D70D" w14:textId="77777777" w:rsidR="00E316B8" w:rsidRDefault="00E316B8" w:rsidP="00A03A82">
            <w:pPr>
              <w:jc w:val="center"/>
            </w:pPr>
            <w:r>
              <w:t>(podpis odgovornega nosilca zdravstvene dejavnosti pri ponudniku)</w:t>
            </w:r>
          </w:p>
        </w:tc>
      </w:tr>
    </w:tbl>
    <w:p w14:paraId="19E4A2F8" w14:textId="79CA58A7" w:rsidR="00E316B8" w:rsidRDefault="00E316B8" w:rsidP="00E316B8">
      <w:pPr>
        <w:jc w:val="both"/>
        <w:sectPr w:rsidR="00E316B8">
          <w:headerReference w:type="default" r:id="rId8"/>
          <w:pgSz w:w="11906" w:h="16838"/>
          <w:pgMar w:top="1417" w:right="1417" w:bottom="1417" w:left="1417" w:header="708" w:footer="708" w:gutter="0"/>
          <w:cols w:space="708"/>
          <w:docGrid w:linePitch="360"/>
        </w:sectPr>
      </w:pPr>
    </w:p>
    <w:p w14:paraId="48F80448" w14:textId="6DDAE269" w:rsidR="00E316B8" w:rsidRPr="00DF34B1" w:rsidRDefault="00E316B8" w:rsidP="00E316B8">
      <w:pPr>
        <w:jc w:val="right"/>
        <w:rPr>
          <w:b/>
          <w:color w:val="0070C0"/>
        </w:rPr>
      </w:pPr>
      <w:proofErr w:type="spellStart"/>
      <w:r>
        <w:rPr>
          <w:b/>
          <w:color w:val="0070C0"/>
        </w:rPr>
        <w:lastRenderedPageBreak/>
        <w:t>Obr</w:t>
      </w:r>
      <w:proofErr w:type="spellEnd"/>
      <w:r>
        <w:rPr>
          <w:b/>
          <w:color w:val="0070C0"/>
        </w:rPr>
        <w:t xml:space="preserve">. </w:t>
      </w:r>
      <w:r w:rsidR="00544B09">
        <w:rPr>
          <w:b/>
          <w:color w:val="0070C0"/>
        </w:rPr>
        <w:t>Informacije za vrednotenje ponudbe</w:t>
      </w:r>
    </w:p>
    <w:p w14:paraId="4F542AEE" w14:textId="77777777" w:rsidR="00E316B8" w:rsidRDefault="00E316B8" w:rsidP="00C65D3B">
      <w:pPr>
        <w:jc w:val="center"/>
        <w:rPr>
          <w:b/>
        </w:rPr>
      </w:pPr>
    </w:p>
    <w:p w14:paraId="7AC99C86" w14:textId="0B807FF8" w:rsidR="00C65D3B" w:rsidRPr="008C0660" w:rsidRDefault="00544B09" w:rsidP="00C65D3B">
      <w:pPr>
        <w:jc w:val="center"/>
        <w:rPr>
          <w:b/>
        </w:rPr>
      </w:pPr>
      <w:r>
        <w:rPr>
          <w:b/>
        </w:rPr>
        <w:t>INFORMACIJE PONUDNIKA ZA POTREBE VREDNOTENJA PONUDB</w:t>
      </w:r>
    </w:p>
    <w:p w14:paraId="01666983" w14:textId="77777777" w:rsidR="00C65D3B" w:rsidRDefault="00C65D3B" w:rsidP="00C65D3B"/>
    <w:p w14:paraId="12CB8109" w14:textId="77777777" w:rsidR="003A55F4" w:rsidRDefault="003A55F4" w:rsidP="00544B09">
      <w:pPr>
        <w:jc w:val="both"/>
      </w:pPr>
    </w:p>
    <w:p w14:paraId="439B3B5C" w14:textId="3643EF1F" w:rsidR="003A55F4" w:rsidRPr="0074748C" w:rsidRDefault="003A55F4" w:rsidP="00544B09">
      <w:pPr>
        <w:jc w:val="both"/>
        <w:rPr>
          <w:b/>
          <w:bCs/>
          <w:color w:val="0070C0"/>
        </w:rPr>
      </w:pPr>
      <w:r w:rsidRPr="0074748C">
        <w:rPr>
          <w:b/>
          <w:bCs/>
          <w:color w:val="0070C0"/>
        </w:rPr>
        <w:t>PODMERILO A:</w:t>
      </w:r>
      <w:r w:rsidR="0074748C" w:rsidRPr="0074748C">
        <w:rPr>
          <w:b/>
          <w:bCs/>
          <w:color w:val="0070C0"/>
        </w:rPr>
        <w:t xml:space="preserve"> Strokovna usposobljenost, izkušnje in reference odgovornega nosilca zdravstvene dejavnosti na področju predmeta koncesije</w:t>
      </w:r>
    </w:p>
    <w:p w14:paraId="1BF8ADAA" w14:textId="77777777" w:rsidR="0074748C" w:rsidRDefault="0074748C" w:rsidP="00544B09">
      <w:pPr>
        <w:jc w:val="both"/>
      </w:pPr>
    </w:p>
    <w:p w14:paraId="7442491B" w14:textId="67394AD5" w:rsidR="00C65D3B" w:rsidRPr="003441C6" w:rsidRDefault="00C65D3B" w:rsidP="00544B09">
      <w:pPr>
        <w:jc w:val="both"/>
      </w:pPr>
      <w:r>
        <w:t>Spodaj podpisani</w:t>
      </w:r>
      <w:r w:rsidR="00544B09">
        <w:t xml:space="preserve"> v imenu </w:t>
      </w:r>
      <w:r w:rsidR="003A55F4">
        <w:t xml:space="preserve">ponudnika </w:t>
      </w:r>
      <w:r w:rsidR="00544B09">
        <w:t>i</w:t>
      </w:r>
      <w:r w:rsidRPr="003441C6">
        <w:t xml:space="preserve">zjavljam, da je nosilec zdravstvene dejavnosti v obdobju zadnjih pet (5) let pred rokom za oddajo prijave dosegel naslednje strokovne dosežke: </w:t>
      </w:r>
    </w:p>
    <w:p w14:paraId="2DFB834E" w14:textId="77777777" w:rsidR="00C65D3B" w:rsidRPr="003441C6" w:rsidRDefault="00C65D3B" w:rsidP="00C65D3B"/>
    <w:p w14:paraId="24E90082" w14:textId="77777777" w:rsidR="00C65D3B" w:rsidRPr="003441C6" w:rsidRDefault="00C65D3B" w:rsidP="00C65D3B">
      <w:pPr>
        <w:rPr>
          <w:b/>
        </w:rPr>
      </w:pPr>
      <w:r w:rsidRPr="003441C6">
        <w:rPr>
          <w:b/>
        </w:rPr>
        <w:t>DOSEŽKI IZ KATEGORIJE B1:</w:t>
      </w:r>
    </w:p>
    <w:p w14:paraId="19C54569" w14:textId="77777777" w:rsidR="00C65D3B" w:rsidRPr="003441C6" w:rsidRDefault="00C65D3B" w:rsidP="00C65D3B">
      <w:pPr>
        <w:pStyle w:val="Odstavekseznama"/>
        <w:numPr>
          <w:ilvl w:val="0"/>
          <w:numId w:val="27"/>
        </w:numPr>
        <w:rPr>
          <w:b/>
        </w:rPr>
      </w:pPr>
      <w:r w:rsidRPr="003441C6">
        <w:rPr>
          <w:b/>
        </w:rPr>
        <w:t xml:space="preserve">znanstvena ali strokovna objava: </w:t>
      </w:r>
    </w:p>
    <w:p w14:paraId="400479E1" w14:textId="77777777" w:rsidR="00C65D3B" w:rsidRPr="003441C6" w:rsidRDefault="00C65D3B" w:rsidP="00C65D3B">
      <w:pPr>
        <w:pStyle w:val="Odstavekseznama"/>
        <w:numPr>
          <w:ilvl w:val="1"/>
          <w:numId w:val="27"/>
        </w:numPr>
        <w:rPr>
          <w:b/>
        </w:rPr>
      </w:pPr>
      <w:r w:rsidRPr="003441C6">
        <w:rPr>
          <w:b/>
        </w:rPr>
        <w:t xml:space="preserve">članek v reviji, ki je uvrščena v Science </w:t>
      </w:r>
      <w:proofErr w:type="spellStart"/>
      <w:r w:rsidRPr="003441C6">
        <w:rPr>
          <w:b/>
        </w:rPr>
        <w:t>Citiation</w:t>
      </w:r>
      <w:proofErr w:type="spellEnd"/>
      <w:r w:rsidRPr="003441C6">
        <w:rPr>
          <w:b/>
        </w:rPr>
        <w:t xml:space="preserve"> </w:t>
      </w:r>
      <w:proofErr w:type="spellStart"/>
      <w:r w:rsidRPr="003441C6">
        <w:rPr>
          <w:b/>
        </w:rPr>
        <w:t>Index</w:t>
      </w:r>
      <w:proofErr w:type="spellEnd"/>
      <w:r w:rsidRPr="003441C6">
        <w:rPr>
          <w:b/>
        </w:rPr>
        <w:t xml:space="preserve">; </w:t>
      </w:r>
    </w:p>
    <w:p w14:paraId="06C47114" w14:textId="77777777" w:rsidR="00C65D3B" w:rsidRPr="003441C6" w:rsidRDefault="00C65D3B" w:rsidP="00C65D3B">
      <w:pPr>
        <w:pStyle w:val="Odstavekseznama"/>
        <w:numPr>
          <w:ilvl w:val="1"/>
          <w:numId w:val="27"/>
        </w:numPr>
        <w:rPr>
          <w:b/>
        </w:rPr>
      </w:pPr>
      <w:r w:rsidRPr="003441C6">
        <w:rPr>
          <w:b/>
        </w:rPr>
        <w:t xml:space="preserve">članek v recenzirani znanstveni oziroma strokovni reviji ali poglavje učbeniku; </w:t>
      </w:r>
    </w:p>
    <w:p w14:paraId="3932B28E" w14:textId="77777777" w:rsidR="00C65D3B" w:rsidRPr="003441C6" w:rsidRDefault="00C65D3B" w:rsidP="00C65D3B">
      <w:pPr>
        <w:pStyle w:val="Odstavekseznama"/>
        <w:numPr>
          <w:ilvl w:val="1"/>
          <w:numId w:val="27"/>
        </w:numPr>
        <w:rPr>
          <w:b/>
        </w:rPr>
      </w:pPr>
      <w:r w:rsidRPr="003441C6">
        <w:rPr>
          <w:b/>
        </w:rPr>
        <w:t>prispevek v recenzirani publikaciji (zbornik itd.)</w:t>
      </w:r>
    </w:p>
    <w:p w14:paraId="68F8C474" w14:textId="77777777" w:rsidR="00C65D3B" w:rsidRPr="003441C6" w:rsidRDefault="00C65D3B" w:rsidP="00C65D3B">
      <w:pPr>
        <w:pStyle w:val="Odstavekseznama"/>
        <w:numPr>
          <w:ilvl w:val="0"/>
          <w:numId w:val="27"/>
        </w:numPr>
        <w:rPr>
          <w:b/>
        </w:rPr>
      </w:pPr>
      <w:r w:rsidRPr="003441C6">
        <w:rPr>
          <w:b/>
        </w:rPr>
        <w:t xml:space="preserve">aktivna udeležba: </w:t>
      </w:r>
    </w:p>
    <w:p w14:paraId="2A95924C" w14:textId="77777777" w:rsidR="00C65D3B" w:rsidRPr="003441C6" w:rsidRDefault="00C65D3B" w:rsidP="00C65D3B">
      <w:pPr>
        <w:pStyle w:val="Odstavekseznama"/>
        <w:numPr>
          <w:ilvl w:val="1"/>
          <w:numId w:val="27"/>
        </w:numPr>
        <w:rPr>
          <w:b/>
        </w:rPr>
      </w:pPr>
      <w:r w:rsidRPr="003441C6">
        <w:rPr>
          <w:b/>
        </w:rPr>
        <w:t xml:space="preserve">domača srečanja (do 15 minut; nad 15 minut; vabljeno predavanje); </w:t>
      </w:r>
    </w:p>
    <w:p w14:paraId="471A46A0" w14:textId="77777777" w:rsidR="00C65D3B" w:rsidRPr="003441C6" w:rsidRDefault="00C65D3B" w:rsidP="00C65D3B">
      <w:pPr>
        <w:pStyle w:val="Odstavekseznama"/>
        <w:numPr>
          <w:ilvl w:val="1"/>
          <w:numId w:val="27"/>
        </w:numPr>
        <w:rPr>
          <w:b/>
        </w:rPr>
      </w:pPr>
      <w:r w:rsidRPr="003441C6">
        <w:rPr>
          <w:b/>
        </w:rPr>
        <w:t>mednarodna srečanja ali srečanja z mednarodno udeležbo (do 15 minut; nad 15 minut; vabljeno predavanje)</w:t>
      </w:r>
    </w:p>
    <w:p w14:paraId="561439DF" w14:textId="77777777" w:rsidR="00C65D3B" w:rsidRPr="003441C6" w:rsidRDefault="00C65D3B" w:rsidP="00C65D3B">
      <w:pPr>
        <w:pStyle w:val="Odstavekseznama"/>
        <w:numPr>
          <w:ilvl w:val="0"/>
          <w:numId w:val="27"/>
        </w:numPr>
        <w:rPr>
          <w:b/>
        </w:rPr>
      </w:pPr>
      <w:r w:rsidRPr="003441C6">
        <w:rPr>
          <w:b/>
        </w:rPr>
        <w:t>uvedba nove metode diagnostike ali zdravljenja</w:t>
      </w:r>
    </w:p>
    <w:p w14:paraId="60FD005E" w14:textId="77777777" w:rsidR="00C65D3B" w:rsidRPr="003441C6" w:rsidRDefault="00C65D3B" w:rsidP="00C65D3B">
      <w:pPr>
        <w:rPr>
          <w:b/>
        </w:rPr>
      </w:pPr>
      <w:r w:rsidRPr="003441C6">
        <w:rPr>
          <w:b/>
        </w:rPr>
        <w:t>so naslednji:</w:t>
      </w:r>
    </w:p>
    <w:tbl>
      <w:tblPr>
        <w:tblStyle w:val="Tabelamrea"/>
        <w:tblW w:w="0" w:type="auto"/>
        <w:tblLook w:val="04A0" w:firstRow="1" w:lastRow="0" w:firstColumn="1" w:lastColumn="0" w:noHBand="0" w:noVBand="1"/>
      </w:tblPr>
      <w:tblGrid>
        <w:gridCol w:w="562"/>
        <w:gridCol w:w="6804"/>
        <w:gridCol w:w="1696"/>
      </w:tblGrid>
      <w:tr w:rsidR="00C65D3B" w:rsidRPr="003441C6" w14:paraId="704C30C6" w14:textId="77777777" w:rsidTr="00A03A82">
        <w:tc>
          <w:tcPr>
            <w:tcW w:w="562" w:type="dxa"/>
          </w:tcPr>
          <w:p w14:paraId="667EA786" w14:textId="77777777" w:rsidR="00C65D3B" w:rsidRPr="003441C6" w:rsidRDefault="00C65D3B" w:rsidP="00A03A82">
            <w:r w:rsidRPr="003441C6">
              <w:t>Št.</w:t>
            </w:r>
          </w:p>
        </w:tc>
        <w:tc>
          <w:tcPr>
            <w:tcW w:w="8500" w:type="dxa"/>
            <w:gridSpan w:val="2"/>
          </w:tcPr>
          <w:p w14:paraId="23EDAE80" w14:textId="77777777" w:rsidR="00C65D3B" w:rsidRPr="003441C6" w:rsidRDefault="00C65D3B" w:rsidP="00A03A82">
            <w:r w:rsidRPr="003441C6">
              <w:t>Kratek opis (naslov in datum dosežka)</w:t>
            </w:r>
          </w:p>
        </w:tc>
      </w:tr>
      <w:tr w:rsidR="00C65D3B" w:rsidRPr="003441C6" w14:paraId="39219678" w14:textId="77777777" w:rsidTr="00A03A82">
        <w:tc>
          <w:tcPr>
            <w:tcW w:w="562" w:type="dxa"/>
          </w:tcPr>
          <w:p w14:paraId="35F818B0" w14:textId="77777777" w:rsidR="00C65D3B" w:rsidRPr="003441C6" w:rsidRDefault="00C65D3B" w:rsidP="00A03A82">
            <w:r w:rsidRPr="003441C6">
              <w:t>1</w:t>
            </w:r>
          </w:p>
        </w:tc>
        <w:tc>
          <w:tcPr>
            <w:tcW w:w="8500" w:type="dxa"/>
            <w:gridSpan w:val="2"/>
          </w:tcPr>
          <w:p w14:paraId="09D7DC0D" w14:textId="77777777" w:rsidR="00C65D3B" w:rsidRPr="003441C6" w:rsidRDefault="00C65D3B" w:rsidP="00A03A82"/>
        </w:tc>
      </w:tr>
      <w:tr w:rsidR="00C65D3B" w:rsidRPr="003441C6" w14:paraId="4E13CA27" w14:textId="77777777" w:rsidTr="00A03A82">
        <w:tc>
          <w:tcPr>
            <w:tcW w:w="562" w:type="dxa"/>
          </w:tcPr>
          <w:p w14:paraId="589658D4" w14:textId="77777777" w:rsidR="00C65D3B" w:rsidRPr="003441C6" w:rsidRDefault="00C65D3B" w:rsidP="00A03A82">
            <w:r w:rsidRPr="003441C6">
              <w:t>2</w:t>
            </w:r>
          </w:p>
        </w:tc>
        <w:tc>
          <w:tcPr>
            <w:tcW w:w="8500" w:type="dxa"/>
            <w:gridSpan w:val="2"/>
          </w:tcPr>
          <w:p w14:paraId="1ADA91B0" w14:textId="77777777" w:rsidR="00C65D3B" w:rsidRPr="003441C6" w:rsidRDefault="00C65D3B" w:rsidP="00A03A82"/>
        </w:tc>
      </w:tr>
      <w:tr w:rsidR="00C65D3B" w:rsidRPr="003441C6" w14:paraId="07018809" w14:textId="77777777" w:rsidTr="00A03A82">
        <w:tc>
          <w:tcPr>
            <w:tcW w:w="562" w:type="dxa"/>
          </w:tcPr>
          <w:p w14:paraId="683F235D" w14:textId="77777777" w:rsidR="00C65D3B" w:rsidRPr="003441C6" w:rsidRDefault="00C65D3B" w:rsidP="00A03A82">
            <w:r w:rsidRPr="003441C6">
              <w:t>3</w:t>
            </w:r>
          </w:p>
        </w:tc>
        <w:tc>
          <w:tcPr>
            <w:tcW w:w="8500" w:type="dxa"/>
            <w:gridSpan w:val="2"/>
          </w:tcPr>
          <w:p w14:paraId="593CA7E3" w14:textId="77777777" w:rsidR="00C65D3B" w:rsidRPr="003441C6" w:rsidRDefault="00C65D3B" w:rsidP="00A03A82"/>
        </w:tc>
      </w:tr>
      <w:tr w:rsidR="00C65D3B" w:rsidRPr="003441C6" w14:paraId="47B286AD" w14:textId="77777777" w:rsidTr="00A03A82">
        <w:tc>
          <w:tcPr>
            <w:tcW w:w="562" w:type="dxa"/>
          </w:tcPr>
          <w:p w14:paraId="60CC6934" w14:textId="77777777" w:rsidR="00C65D3B" w:rsidRPr="003441C6" w:rsidRDefault="00C65D3B" w:rsidP="00A03A82">
            <w:r w:rsidRPr="003441C6">
              <w:t>4</w:t>
            </w:r>
          </w:p>
        </w:tc>
        <w:tc>
          <w:tcPr>
            <w:tcW w:w="8500" w:type="dxa"/>
            <w:gridSpan w:val="2"/>
          </w:tcPr>
          <w:p w14:paraId="1CECE8FA" w14:textId="77777777" w:rsidR="00C65D3B" w:rsidRPr="003441C6" w:rsidRDefault="00C65D3B" w:rsidP="00A03A82"/>
        </w:tc>
      </w:tr>
      <w:tr w:rsidR="00C65D3B" w:rsidRPr="003441C6" w14:paraId="6BAE0E3C" w14:textId="77777777" w:rsidTr="00A03A82">
        <w:tc>
          <w:tcPr>
            <w:tcW w:w="7366" w:type="dxa"/>
            <w:gridSpan w:val="2"/>
          </w:tcPr>
          <w:p w14:paraId="26E57C1B" w14:textId="77777777" w:rsidR="00C65D3B" w:rsidRPr="003441C6" w:rsidRDefault="00C65D3B" w:rsidP="00A03A82">
            <w:pPr>
              <w:jc w:val="right"/>
            </w:pPr>
            <w:r w:rsidRPr="003441C6">
              <w:t>Skupno število dosežkov v obdobju zadnjih pet let:</w:t>
            </w:r>
          </w:p>
        </w:tc>
        <w:tc>
          <w:tcPr>
            <w:tcW w:w="1696" w:type="dxa"/>
          </w:tcPr>
          <w:p w14:paraId="4CD6E8CE" w14:textId="77777777" w:rsidR="00C65D3B" w:rsidRPr="003441C6" w:rsidRDefault="00C65D3B" w:rsidP="00A03A82"/>
        </w:tc>
      </w:tr>
    </w:tbl>
    <w:p w14:paraId="0F65071D" w14:textId="77777777" w:rsidR="00C65D3B" w:rsidRDefault="00C65D3B" w:rsidP="00C65D3B"/>
    <w:p w14:paraId="5DC770AA" w14:textId="77777777" w:rsidR="00893228" w:rsidRDefault="00893228" w:rsidP="00C65D3B">
      <w:pPr>
        <w:rPr>
          <w:b/>
        </w:rPr>
      </w:pPr>
    </w:p>
    <w:p w14:paraId="4DC7269D" w14:textId="228830DE" w:rsidR="00C65D3B" w:rsidRPr="003441C6" w:rsidRDefault="00C65D3B" w:rsidP="00C65D3B">
      <w:pPr>
        <w:rPr>
          <w:b/>
        </w:rPr>
      </w:pPr>
      <w:r w:rsidRPr="003441C6">
        <w:rPr>
          <w:b/>
        </w:rPr>
        <w:t>DOSEŽKI IZ KATEGORIJE B2:</w:t>
      </w:r>
    </w:p>
    <w:p w14:paraId="6C213F6E" w14:textId="77777777" w:rsidR="00C65D3B" w:rsidRPr="003441C6" w:rsidRDefault="00C65D3B" w:rsidP="00C65D3B">
      <w:pPr>
        <w:pStyle w:val="Odstavekseznama"/>
        <w:numPr>
          <w:ilvl w:val="0"/>
          <w:numId w:val="27"/>
        </w:numPr>
        <w:rPr>
          <w:b/>
        </w:rPr>
      </w:pPr>
      <w:r w:rsidRPr="003441C6">
        <w:rPr>
          <w:b/>
        </w:rPr>
        <w:t>pasivna udeležba v izpopolnjevalnih programih;</w:t>
      </w:r>
    </w:p>
    <w:p w14:paraId="528B5C77" w14:textId="77777777" w:rsidR="00C65D3B" w:rsidRPr="003441C6" w:rsidRDefault="00C65D3B" w:rsidP="00C65D3B">
      <w:pPr>
        <w:pStyle w:val="Odstavekseznama"/>
        <w:numPr>
          <w:ilvl w:val="0"/>
          <w:numId w:val="27"/>
        </w:numPr>
        <w:rPr>
          <w:b/>
        </w:rPr>
      </w:pPr>
      <w:r w:rsidRPr="003441C6">
        <w:rPr>
          <w:b/>
        </w:rPr>
        <w:t>znanstvena ali strokovna objava</w:t>
      </w:r>
    </w:p>
    <w:p w14:paraId="476724A9" w14:textId="77777777" w:rsidR="00C65D3B" w:rsidRPr="003441C6" w:rsidRDefault="00C65D3B" w:rsidP="00C65D3B">
      <w:pPr>
        <w:pStyle w:val="Odstavekseznama"/>
        <w:numPr>
          <w:ilvl w:val="1"/>
          <w:numId w:val="27"/>
        </w:numPr>
        <w:rPr>
          <w:b/>
        </w:rPr>
      </w:pPr>
      <w:r w:rsidRPr="003441C6">
        <w:rPr>
          <w:b/>
        </w:rPr>
        <w:t>članek v strokovni reviji;</w:t>
      </w:r>
    </w:p>
    <w:p w14:paraId="5AF642A8" w14:textId="77777777" w:rsidR="00C65D3B" w:rsidRPr="003441C6" w:rsidRDefault="00C65D3B" w:rsidP="00C65D3B">
      <w:pPr>
        <w:pStyle w:val="Odstavekseznama"/>
        <w:numPr>
          <w:ilvl w:val="1"/>
          <w:numId w:val="27"/>
        </w:numPr>
        <w:rPr>
          <w:b/>
        </w:rPr>
      </w:pPr>
      <w:r w:rsidRPr="003441C6">
        <w:rPr>
          <w:b/>
        </w:rPr>
        <w:t>članek v poljudno-znanstveni reviji;</w:t>
      </w:r>
    </w:p>
    <w:p w14:paraId="34680A03" w14:textId="77777777" w:rsidR="00C65D3B" w:rsidRPr="003441C6" w:rsidRDefault="00C65D3B" w:rsidP="00C65D3B">
      <w:pPr>
        <w:pStyle w:val="Odstavekseznama"/>
        <w:numPr>
          <w:ilvl w:val="1"/>
          <w:numId w:val="27"/>
        </w:numPr>
        <w:rPr>
          <w:b/>
        </w:rPr>
      </w:pPr>
      <w:r w:rsidRPr="003441C6">
        <w:rPr>
          <w:b/>
        </w:rPr>
        <w:t>objava povzetka ali posterja</w:t>
      </w:r>
    </w:p>
    <w:p w14:paraId="1654ECE9" w14:textId="77777777" w:rsidR="00C65D3B" w:rsidRPr="003441C6" w:rsidRDefault="00C65D3B" w:rsidP="00C65D3B">
      <w:pPr>
        <w:rPr>
          <w:b/>
        </w:rPr>
      </w:pPr>
      <w:r w:rsidRPr="003441C6">
        <w:rPr>
          <w:b/>
        </w:rPr>
        <w:t>so naslednji:</w:t>
      </w:r>
    </w:p>
    <w:tbl>
      <w:tblPr>
        <w:tblStyle w:val="Tabelamrea"/>
        <w:tblW w:w="0" w:type="auto"/>
        <w:tblLook w:val="04A0" w:firstRow="1" w:lastRow="0" w:firstColumn="1" w:lastColumn="0" w:noHBand="0" w:noVBand="1"/>
      </w:tblPr>
      <w:tblGrid>
        <w:gridCol w:w="562"/>
        <w:gridCol w:w="6804"/>
        <w:gridCol w:w="1696"/>
      </w:tblGrid>
      <w:tr w:rsidR="00C65D3B" w:rsidRPr="003441C6" w14:paraId="79966A09" w14:textId="77777777" w:rsidTr="00A03A82">
        <w:tc>
          <w:tcPr>
            <w:tcW w:w="562" w:type="dxa"/>
          </w:tcPr>
          <w:p w14:paraId="5B0EB0B1" w14:textId="77777777" w:rsidR="00C65D3B" w:rsidRPr="003441C6" w:rsidRDefault="00C65D3B" w:rsidP="00A03A82">
            <w:r w:rsidRPr="003441C6">
              <w:t>Št.</w:t>
            </w:r>
          </w:p>
        </w:tc>
        <w:tc>
          <w:tcPr>
            <w:tcW w:w="8500" w:type="dxa"/>
            <w:gridSpan w:val="2"/>
          </w:tcPr>
          <w:p w14:paraId="5D9D60C6" w14:textId="77777777" w:rsidR="00C65D3B" w:rsidRPr="003441C6" w:rsidRDefault="00C65D3B" w:rsidP="00A03A82">
            <w:r w:rsidRPr="003441C6">
              <w:t>Kratek opis (naslov in datum dosežka)</w:t>
            </w:r>
          </w:p>
        </w:tc>
      </w:tr>
      <w:tr w:rsidR="00C65D3B" w:rsidRPr="003441C6" w14:paraId="0EFEDBE1" w14:textId="77777777" w:rsidTr="00A03A82">
        <w:tc>
          <w:tcPr>
            <w:tcW w:w="562" w:type="dxa"/>
          </w:tcPr>
          <w:p w14:paraId="1A6EE0DF" w14:textId="77777777" w:rsidR="00C65D3B" w:rsidRPr="003441C6" w:rsidRDefault="00C65D3B" w:rsidP="00A03A82">
            <w:r w:rsidRPr="003441C6">
              <w:t>1</w:t>
            </w:r>
          </w:p>
        </w:tc>
        <w:tc>
          <w:tcPr>
            <w:tcW w:w="8500" w:type="dxa"/>
            <w:gridSpan w:val="2"/>
          </w:tcPr>
          <w:p w14:paraId="2AB57965" w14:textId="77777777" w:rsidR="00C65D3B" w:rsidRPr="003441C6" w:rsidRDefault="00C65D3B" w:rsidP="00A03A82"/>
        </w:tc>
      </w:tr>
      <w:tr w:rsidR="00C65D3B" w:rsidRPr="003441C6" w14:paraId="07CBA8A9" w14:textId="77777777" w:rsidTr="00A03A82">
        <w:tc>
          <w:tcPr>
            <w:tcW w:w="562" w:type="dxa"/>
          </w:tcPr>
          <w:p w14:paraId="62460574" w14:textId="77777777" w:rsidR="00C65D3B" w:rsidRPr="003441C6" w:rsidRDefault="00C65D3B" w:rsidP="00A03A82">
            <w:r w:rsidRPr="003441C6">
              <w:t>2</w:t>
            </w:r>
          </w:p>
        </w:tc>
        <w:tc>
          <w:tcPr>
            <w:tcW w:w="8500" w:type="dxa"/>
            <w:gridSpan w:val="2"/>
          </w:tcPr>
          <w:p w14:paraId="334C0E41" w14:textId="77777777" w:rsidR="00C65D3B" w:rsidRPr="003441C6" w:rsidRDefault="00C65D3B" w:rsidP="00A03A82"/>
        </w:tc>
      </w:tr>
      <w:tr w:rsidR="00C65D3B" w:rsidRPr="003441C6" w14:paraId="303231E4" w14:textId="77777777" w:rsidTr="00A03A82">
        <w:tc>
          <w:tcPr>
            <w:tcW w:w="562" w:type="dxa"/>
          </w:tcPr>
          <w:p w14:paraId="2B121517" w14:textId="77777777" w:rsidR="00C65D3B" w:rsidRPr="003441C6" w:rsidRDefault="00C65D3B" w:rsidP="00A03A82">
            <w:r w:rsidRPr="003441C6">
              <w:t>3</w:t>
            </w:r>
          </w:p>
        </w:tc>
        <w:tc>
          <w:tcPr>
            <w:tcW w:w="8500" w:type="dxa"/>
            <w:gridSpan w:val="2"/>
          </w:tcPr>
          <w:p w14:paraId="6FBFE7F2" w14:textId="77777777" w:rsidR="00C65D3B" w:rsidRPr="003441C6" w:rsidRDefault="00C65D3B" w:rsidP="00A03A82"/>
        </w:tc>
      </w:tr>
      <w:tr w:rsidR="00C65D3B" w:rsidRPr="003441C6" w14:paraId="33B92EB1" w14:textId="77777777" w:rsidTr="00A03A82">
        <w:tc>
          <w:tcPr>
            <w:tcW w:w="562" w:type="dxa"/>
          </w:tcPr>
          <w:p w14:paraId="10B0BECA" w14:textId="77777777" w:rsidR="00C65D3B" w:rsidRPr="003441C6" w:rsidRDefault="00C65D3B" w:rsidP="00A03A82">
            <w:r w:rsidRPr="003441C6">
              <w:t>4</w:t>
            </w:r>
          </w:p>
        </w:tc>
        <w:tc>
          <w:tcPr>
            <w:tcW w:w="8500" w:type="dxa"/>
            <w:gridSpan w:val="2"/>
          </w:tcPr>
          <w:p w14:paraId="6793FF62" w14:textId="77777777" w:rsidR="00C65D3B" w:rsidRPr="003441C6" w:rsidRDefault="00C65D3B" w:rsidP="00A03A82"/>
        </w:tc>
      </w:tr>
      <w:tr w:rsidR="00C65D3B" w:rsidRPr="003441C6" w14:paraId="5397C7E4" w14:textId="77777777" w:rsidTr="00A03A82">
        <w:tc>
          <w:tcPr>
            <w:tcW w:w="562" w:type="dxa"/>
          </w:tcPr>
          <w:p w14:paraId="6240F8D7" w14:textId="77777777" w:rsidR="00C65D3B" w:rsidRPr="003441C6" w:rsidRDefault="00C65D3B" w:rsidP="00A03A82">
            <w:r w:rsidRPr="003441C6">
              <w:t>5</w:t>
            </w:r>
          </w:p>
        </w:tc>
        <w:tc>
          <w:tcPr>
            <w:tcW w:w="8500" w:type="dxa"/>
            <w:gridSpan w:val="2"/>
          </w:tcPr>
          <w:p w14:paraId="71974750" w14:textId="77777777" w:rsidR="00C65D3B" w:rsidRPr="003441C6" w:rsidRDefault="00C65D3B" w:rsidP="00A03A82"/>
        </w:tc>
      </w:tr>
      <w:tr w:rsidR="00C65D3B" w:rsidRPr="003441C6" w14:paraId="18B487B3" w14:textId="77777777" w:rsidTr="00A03A82">
        <w:tc>
          <w:tcPr>
            <w:tcW w:w="7366" w:type="dxa"/>
            <w:gridSpan w:val="2"/>
          </w:tcPr>
          <w:p w14:paraId="00DC4B2D" w14:textId="77777777" w:rsidR="00C65D3B" w:rsidRPr="003441C6" w:rsidRDefault="00C65D3B" w:rsidP="00A03A82">
            <w:r w:rsidRPr="003441C6">
              <w:t>Skupno število dosežkov v obdobju zadnjih pet let:</w:t>
            </w:r>
          </w:p>
        </w:tc>
        <w:tc>
          <w:tcPr>
            <w:tcW w:w="1696" w:type="dxa"/>
          </w:tcPr>
          <w:p w14:paraId="1E3CAC8E" w14:textId="77777777" w:rsidR="00C65D3B" w:rsidRPr="003441C6" w:rsidRDefault="00C65D3B" w:rsidP="00A03A82"/>
        </w:tc>
      </w:tr>
    </w:tbl>
    <w:p w14:paraId="60C6A146" w14:textId="77777777" w:rsidR="00C65D3B" w:rsidRDefault="00C65D3B" w:rsidP="00C65D3B"/>
    <w:p w14:paraId="67F14828" w14:textId="77777777" w:rsidR="00F94DB6" w:rsidRDefault="00C65D3B" w:rsidP="00C65D3B">
      <w:r w:rsidRPr="003441C6">
        <w:t>K tej izjavi prilagam</w:t>
      </w:r>
      <w:r w:rsidR="00F94DB6">
        <w:t>:</w:t>
      </w:r>
    </w:p>
    <w:p w14:paraId="3F25E850" w14:textId="74F70DC2" w:rsidR="001D72A0" w:rsidRDefault="00C65D3B" w:rsidP="00F94DB6">
      <w:pPr>
        <w:pStyle w:val="Odstavekseznama"/>
        <w:numPr>
          <w:ilvl w:val="0"/>
          <w:numId w:val="6"/>
        </w:numPr>
        <w:rPr>
          <w:bCs/>
        </w:rPr>
      </w:pPr>
      <w:r w:rsidRPr="00F94DB6">
        <w:rPr>
          <w:bCs/>
        </w:rPr>
        <w:t>fotokopije dokazil o strokovni usposobljenosti nosilca zdravstvene dejavnosti</w:t>
      </w:r>
    </w:p>
    <w:p w14:paraId="44D7BEB7" w14:textId="77777777" w:rsidR="001D72A0" w:rsidRDefault="001D72A0">
      <w:pPr>
        <w:rPr>
          <w:bCs/>
        </w:rPr>
      </w:pPr>
      <w:r>
        <w:rPr>
          <w:bCs/>
        </w:rPr>
        <w:br w:type="page"/>
      </w:r>
    </w:p>
    <w:p w14:paraId="7714B6DA" w14:textId="0A0D7170" w:rsidR="00481010" w:rsidRPr="0074748C" w:rsidRDefault="00481010" w:rsidP="00481010">
      <w:pPr>
        <w:jc w:val="both"/>
        <w:rPr>
          <w:b/>
          <w:bCs/>
          <w:color w:val="0070C0"/>
        </w:rPr>
      </w:pPr>
      <w:r w:rsidRPr="0074748C">
        <w:rPr>
          <w:b/>
          <w:bCs/>
          <w:color w:val="0070C0"/>
        </w:rPr>
        <w:lastRenderedPageBreak/>
        <w:t xml:space="preserve">PODMERILO </w:t>
      </w:r>
      <w:r>
        <w:rPr>
          <w:b/>
          <w:bCs/>
          <w:color w:val="0070C0"/>
        </w:rPr>
        <w:t>B</w:t>
      </w:r>
      <w:r w:rsidRPr="0074748C">
        <w:rPr>
          <w:b/>
          <w:bCs/>
          <w:color w:val="0070C0"/>
        </w:rPr>
        <w:t xml:space="preserve">: </w:t>
      </w:r>
      <w:r w:rsidR="00247CD2" w:rsidRPr="00247CD2">
        <w:rPr>
          <w:b/>
          <w:bCs/>
          <w:color w:val="0070C0"/>
        </w:rPr>
        <w:tab/>
        <w:t>Kontinuiteta izvajanja zdravstvene dejavnosti izvajalca zdravstvene dejavnosti</w:t>
      </w:r>
    </w:p>
    <w:p w14:paraId="319C00A4" w14:textId="77777777" w:rsidR="00E014BF" w:rsidRDefault="00E014BF" w:rsidP="00E014BF"/>
    <w:p w14:paraId="48D15750" w14:textId="77777777" w:rsidR="00E014BF" w:rsidRDefault="00E014BF" w:rsidP="00E014BF"/>
    <w:p w14:paraId="734B6F94" w14:textId="6F01CE61" w:rsidR="00E014BF" w:rsidRDefault="00E014BF" w:rsidP="00E014BF">
      <w:r>
        <w:t>Spodaj podpisani</w:t>
      </w:r>
      <w:r w:rsidR="00247CD2">
        <w:t xml:space="preserve"> v imenu ponudnika izjavljam, da odgovorni nosilec zdravstvene dejavnosti ponudnika </w:t>
      </w:r>
      <w:r>
        <w:t>izkazuje izkušnje in reference na področju razpisane koncesije, pridobljene po licenci</w:t>
      </w:r>
      <w:r w:rsidRPr="00D727CA">
        <w:t>:</w:t>
      </w:r>
    </w:p>
    <w:p w14:paraId="39430BD1" w14:textId="77777777" w:rsidR="00247CD2" w:rsidRDefault="00247CD2" w:rsidP="00E014BF"/>
    <w:p w14:paraId="31605E21" w14:textId="77777777" w:rsidR="00247CD2" w:rsidRDefault="00247CD2" w:rsidP="00E014BF"/>
    <w:tbl>
      <w:tblPr>
        <w:tblStyle w:val="Tabelamrea"/>
        <w:tblW w:w="0" w:type="auto"/>
        <w:tblLook w:val="04A0" w:firstRow="1" w:lastRow="0" w:firstColumn="1" w:lastColumn="0" w:noHBand="0" w:noVBand="1"/>
      </w:tblPr>
      <w:tblGrid>
        <w:gridCol w:w="867"/>
        <w:gridCol w:w="5382"/>
        <w:gridCol w:w="1409"/>
        <w:gridCol w:w="1404"/>
      </w:tblGrid>
      <w:tr w:rsidR="00E014BF" w:rsidRPr="008C0660" w14:paraId="2E82FF98" w14:textId="77777777" w:rsidTr="00A03A82">
        <w:tc>
          <w:tcPr>
            <w:tcW w:w="867" w:type="dxa"/>
            <w:vAlign w:val="center"/>
          </w:tcPr>
          <w:p w14:paraId="30046EE9" w14:textId="77777777" w:rsidR="00E014BF" w:rsidRPr="008C0660" w:rsidRDefault="00E014BF" w:rsidP="00A03A82">
            <w:pPr>
              <w:rPr>
                <w:b/>
              </w:rPr>
            </w:pPr>
            <w:proofErr w:type="spellStart"/>
            <w:r w:rsidRPr="008C0660">
              <w:rPr>
                <w:b/>
              </w:rPr>
              <w:t>Zap.št</w:t>
            </w:r>
            <w:proofErr w:type="spellEnd"/>
          </w:p>
        </w:tc>
        <w:tc>
          <w:tcPr>
            <w:tcW w:w="5382" w:type="dxa"/>
            <w:vAlign w:val="center"/>
          </w:tcPr>
          <w:p w14:paraId="351FBB15" w14:textId="77777777" w:rsidR="00E014BF" w:rsidRPr="008C0660" w:rsidRDefault="00E014BF" w:rsidP="00A03A82">
            <w:pPr>
              <w:rPr>
                <w:b/>
              </w:rPr>
            </w:pPr>
            <w:r w:rsidRPr="008C0660">
              <w:rPr>
                <w:b/>
              </w:rPr>
              <w:t>Delodajalec</w:t>
            </w:r>
          </w:p>
        </w:tc>
        <w:tc>
          <w:tcPr>
            <w:tcW w:w="1409" w:type="dxa"/>
            <w:vAlign w:val="center"/>
          </w:tcPr>
          <w:p w14:paraId="1D58F7B0" w14:textId="77777777" w:rsidR="00E014BF" w:rsidRPr="008C0660" w:rsidRDefault="00E014BF" w:rsidP="00A03A82">
            <w:pPr>
              <w:rPr>
                <w:b/>
              </w:rPr>
            </w:pPr>
            <w:r w:rsidRPr="008C0660">
              <w:rPr>
                <w:b/>
              </w:rPr>
              <w:t>Pričetek</w:t>
            </w:r>
          </w:p>
          <w:p w14:paraId="7922D35B" w14:textId="77777777" w:rsidR="00E014BF" w:rsidRPr="008C0660" w:rsidRDefault="00E014BF" w:rsidP="00A03A82">
            <w:pPr>
              <w:rPr>
                <w:b/>
              </w:rPr>
            </w:pPr>
            <w:r w:rsidRPr="008C0660">
              <w:rPr>
                <w:b/>
              </w:rPr>
              <w:t>izvajanja</w:t>
            </w:r>
          </w:p>
          <w:p w14:paraId="481341A5" w14:textId="77777777" w:rsidR="00E014BF" w:rsidRPr="008C0660" w:rsidRDefault="00E014BF" w:rsidP="00A03A82">
            <w:pPr>
              <w:rPr>
                <w:b/>
              </w:rPr>
            </w:pPr>
            <w:r w:rsidRPr="008C0660">
              <w:rPr>
                <w:b/>
              </w:rPr>
              <w:t>dela (datum)</w:t>
            </w:r>
          </w:p>
        </w:tc>
        <w:tc>
          <w:tcPr>
            <w:tcW w:w="1404" w:type="dxa"/>
            <w:vAlign w:val="center"/>
          </w:tcPr>
          <w:p w14:paraId="25CA2CE3" w14:textId="77777777" w:rsidR="00E014BF" w:rsidRPr="008C0660" w:rsidRDefault="00E014BF" w:rsidP="00A03A82">
            <w:pPr>
              <w:rPr>
                <w:b/>
              </w:rPr>
            </w:pPr>
            <w:r w:rsidRPr="008C0660">
              <w:rPr>
                <w:b/>
              </w:rPr>
              <w:t>Zaključek izvajanja</w:t>
            </w:r>
          </w:p>
          <w:p w14:paraId="5828C10D" w14:textId="77777777" w:rsidR="00E014BF" w:rsidRPr="008C0660" w:rsidRDefault="00E014BF" w:rsidP="00A03A82">
            <w:pPr>
              <w:rPr>
                <w:b/>
              </w:rPr>
            </w:pPr>
            <w:r w:rsidRPr="008C0660">
              <w:rPr>
                <w:b/>
              </w:rPr>
              <w:t>dela (datum)</w:t>
            </w:r>
          </w:p>
        </w:tc>
      </w:tr>
      <w:tr w:rsidR="00E014BF" w14:paraId="73AB2FB3" w14:textId="77777777" w:rsidTr="00A03A82">
        <w:tc>
          <w:tcPr>
            <w:tcW w:w="867" w:type="dxa"/>
          </w:tcPr>
          <w:p w14:paraId="729424F6" w14:textId="77777777" w:rsidR="00E014BF" w:rsidRDefault="00E014BF" w:rsidP="00A03A82">
            <w:pPr>
              <w:jc w:val="center"/>
            </w:pPr>
            <w:r>
              <w:t>1</w:t>
            </w:r>
          </w:p>
        </w:tc>
        <w:tc>
          <w:tcPr>
            <w:tcW w:w="5382" w:type="dxa"/>
          </w:tcPr>
          <w:p w14:paraId="385ADACB" w14:textId="77777777" w:rsidR="00E014BF" w:rsidRDefault="00E014BF" w:rsidP="00A03A82"/>
        </w:tc>
        <w:tc>
          <w:tcPr>
            <w:tcW w:w="1409" w:type="dxa"/>
          </w:tcPr>
          <w:p w14:paraId="1088671B" w14:textId="77777777" w:rsidR="00E014BF" w:rsidRDefault="00E014BF" w:rsidP="00A03A82"/>
        </w:tc>
        <w:tc>
          <w:tcPr>
            <w:tcW w:w="1404" w:type="dxa"/>
          </w:tcPr>
          <w:p w14:paraId="5BE8239D" w14:textId="77777777" w:rsidR="00E014BF" w:rsidRDefault="00E014BF" w:rsidP="00A03A82"/>
        </w:tc>
      </w:tr>
      <w:tr w:rsidR="00E014BF" w14:paraId="2190ABA1" w14:textId="77777777" w:rsidTr="00A03A82">
        <w:tc>
          <w:tcPr>
            <w:tcW w:w="867" w:type="dxa"/>
          </w:tcPr>
          <w:p w14:paraId="0951D4ED" w14:textId="77777777" w:rsidR="00E014BF" w:rsidRDefault="00E014BF" w:rsidP="00A03A82">
            <w:pPr>
              <w:jc w:val="center"/>
            </w:pPr>
            <w:r>
              <w:t>2</w:t>
            </w:r>
          </w:p>
        </w:tc>
        <w:tc>
          <w:tcPr>
            <w:tcW w:w="5382" w:type="dxa"/>
          </w:tcPr>
          <w:p w14:paraId="236234FB" w14:textId="77777777" w:rsidR="00E014BF" w:rsidRDefault="00E014BF" w:rsidP="00A03A82"/>
        </w:tc>
        <w:tc>
          <w:tcPr>
            <w:tcW w:w="1409" w:type="dxa"/>
          </w:tcPr>
          <w:p w14:paraId="09975375" w14:textId="77777777" w:rsidR="00E014BF" w:rsidRDefault="00E014BF" w:rsidP="00A03A82"/>
        </w:tc>
        <w:tc>
          <w:tcPr>
            <w:tcW w:w="1404" w:type="dxa"/>
          </w:tcPr>
          <w:p w14:paraId="0D6973EB" w14:textId="77777777" w:rsidR="00E014BF" w:rsidRDefault="00E014BF" w:rsidP="00A03A82"/>
        </w:tc>
      </w:tr>
      <w:tr w:rsidR="00E014BF" w14:paraId="344245AA" w14:textId="77777777" w:rsidTr="00A03A82">
        <w:tc>
          <w:tcPr>
            <w:tcW w:w="867" w:type="dxa"/>
          </w:tcPr>
          <w:p w14:paraId="46150E3D" w14:textId="77777777" w:rsidR="00E014BF" w:rsidRDefault="00E014BF" w:rsidP="00A03A82">
            <w:pPr>
              <w:jc w:val="center"/>
            </w:pPr>
            <w:r>
              <w:t>3</w:t>
            </w:r>
          </w:p>
        </w:tc>
        <w:tc>
          <w:tcPr>
            <w:tcW w:w="5382" w:type="dxa"/>
          </w:tcPr>
          <w:p w14:paraId="30D01054" w14:textId="77777777" w:rsidR="00E014BF" w:rsidRDefault="00E014BF" w:rsidP="00A03A82"/>
        </w:tc>
        <w:tc>
          <w:tcPr>
            <w:tcW w:w="1409" w:type="dxa"/>
          </w:tcPr>
          <w:p w14:paraId="390F3C02" w14:textId="77777777" w:rsidR="00E014BF" w:rsidRDefault="00E014BF" w:rsidP="00A03A82"/>
        </w:tc>
        <w:tc>
          <w:tcPr>
            <w:tcW w:w="1404" w:type="dxa"/>
          </w:tcPr>
          <w:p w14:paraId="187DFC3C" w14:textId="77777777" w:rsidR="00E014BF" w:rsidRDefault="00E014BF" w:rsidP="00A03A82"/>
        </w:tc>
      </w:tr>
      <w:tr w:rsidR="00E014BF" w14:paraId="6A45C638" w14:textId="77777777" w:rsidTr="00A03A82">
        <w:tc>
          <w:tcPr>
            <w:tcW w:w="867" w:type="dxa"/>
          </w:tcPr>
          <w:p w14:paraId="6D77699D" w14:textId="77777777" w:rsidR="00E014BF" w:rsidRDefault="00E014BF" w:rsidP="00A03A82">
            <w:pPr>
              <w:jc w:val="center"/>
            </w:pPr>
            <w:r>
              <w:t>4</w:t>
            </w:r>
          </w:p>
        </w:tc>
        <w:tc>
          <w:tcPr>
            <w:tcW w:w="5382" w:type="dxa"/>
          </w:tcPr>
          <w:p w14:paraId="191BAA97" w14:textId="77777777" w:rsidR="00E014BF" w:rsidRDefault="00E014BF" w:rsidP="00A03A82"/>
        </w:tc>
        <w:tc>
          <w:tcPr>
            <w:tcW w:w="1409" w:type="dxa"/>
          </w:tcPr>
          <w:p w14:paraId="556C34C0" w14:textId="77777777" w:rsidR="00E014BF" w:rsidRDefault="00E014BF" w:rsidP="00A03A82"/>
        </w:tc>
        <w:tc>
          <w:tcPr>
            <w:tcW w:w="1404" w:type="dxa"/>
          </w:tcPr>
          <w:p w14:paraId="3330980C" w14:textId="77777777" w:rsidR="00E014BF" w:rsidRDefault="00E014BF" w:rsidP="00A03A82"/>
        </w:tc>
      </w:tr>
      <w:tr w:rsidR="00E014BF" w14:paraId="090E7C2A" w14:textId="77777777" w:rsidTr="00A03A82">
        <w:tc>
          <w:tcPr>
            <w:tcW w:w="867" w:type="dxa"/>
          </w:tcPr>
          <w:p w14:paraId="11D24596" w14:textId="77777777" w:rsidR="00E014BF" w:rsidRDefault="00E014BF" w:rsidP="00A03A82">
            <w:pPr>
              <w:jc w:val="center"/>
            </w:pPr>
            <w:r>
              <w:t>5</w:t>
            </w:r>
          </w:p>
        </w:tc>
        <w:tc>
          <w:tcPr>
            <w:tcW w:w="5382" w:type="dxa"/>
          </w:tcPr>
          <w:p w14:paraId="4AC44CE7" w14:textId="77777777" w:rsidR="00E014BF" w:rsidRDefault="00E014BF" w:rsidP="00A03A82"/>
        </w:tc>
        <w:tc>
          <w:tcPr>
            <w:tcW w:w="1409" w:type="dxa"/>
          </w:tcPr>
          <w:p w14:paraId="67C729B5" w14:textId="77777777" w:rsidR="00E014BF" w:rsidRDefault="00E014BF" w:rsidP="00A03A82"/>
        </w:tc>
        <w:tc>
          <w:tcPr>
            <w:tcW w:w="1404" w:type="dxa"/>
          </w:tcPr>
          <w:p w14:paraId="5E980541" w14:textId="77777777" w:rsidR="00E014BF" w:rsidRDefault="00E014BF" w:rsidP="00A03A82"/>
        </w:tc>
      </w:tr>
      <w:tr w:rsidR="00E014BF" w14:paraId="284E94CA" w14:textId="77777777" w:rsidTr="00A03A82">
        <w:tc>
          <w:tcPr>
            <w:tcW w:w="867" w:type="dxa"/>
          </w:tcPr>
          <w:p w14:paraId="0BBDF9CE" w14:textId="77777777" w:rsidR="00E014BF" w:rsidRDefault="00E014BF" w:rsidP="00A03A82">
            <w:pPr>
              <w:jc w:val="center"/>
            </w:pPr>
            <w:r>
              <w:t>6</w:t>
            </w:r>
          </w:p>
        </w:tc>
        <w:tc>
          <w:tcPr>
            <w:tcW w:w="5382" w:type="dxa"/>
          </w:tcPr>
          <w:p w14:paraId="1224FD33" w14:textId="77777777" w:rsidR="00E014BF" w:rsidRDefault="00E014BF" w:rsidP="00A03A82"/>
        </w:tc>
        <w:tc>
          <w:tcPr>
            <w:tcW w:w="1409" w:type="dxa"/>
          </w:tcPr>
          <w:p w14:paraId="30124B32" w14:textId="77777777" w:rsidR="00E014BF" w:rsidRDefault="00E014BF" w:rsidP="00A03A82"/>
        </w:tc>
        <w:tc>
          <w:tcPr>
            <w:tcW w:w="1404" w:type="dxa"/>
          </w:tcPr>
          <w:p w14:paraId="48DB8372" w14:textId="77777777" w:rsidR="00E014BF" w:rsidRDefault="00E014BF" w:rsidP="00A03A82"/>
        </w:tc>
      </w:tr>
      <w:tr w:rsidR="00E014BF" w14:paraId="77586EC5" w14:textId="77777777" w:rsidTr="00A03A82">
        <w:tc>
          <w:tcPr>
            <w:tcW w:w="867" w:type="dxa"/>
          </w:tcPr>
          <w:p w14:paraId="69AEE432" w14:textId="77777777" w:rsidR="00E014BF" w:rsidRDefault="00E014BF" w:rsidP="00A03A82">
            <w:pPr>
              <w:jc w:val="center"/>
            </w:pPr>
            <w:r>
              <w:t>7</w:t>
            </w:r>
          </w:p>
        </w:tc>
        <w:tc>
          <w:tcPr>
            <w:tcW w:w="5382" w:type="dxa"/>
          </w:tcPr>
          <w:p w14:paraId="757531B2" w14:textId="77777777" w:rsidR="00E014BF" w:rsidRDefault="00E014BF" w:rsidP="00A03A82"/>
        </w:tc>
        <w:tc>
          <w:tcPr>
            <w:tcW w:w="1409" w:type="dxa"/>
          </w:tcPr>
          <w:p w14:paraId="2C006A35" w14:textId="77777777" w:rsidR="00E014BF" w:rsidRDefault="00E014BF" w:rsidP="00A03A82"/>
        </w:tc>
        <w:tc>
          <w:tcPr>
            <w:tcW w:w="1404" w:type="dxa"/>
          </w:tcPr>
          <w:p w14:paraId="26F74680" w14:textId="77777777" w:rsidR="00E014BF" w:rsidRDefault="00E014BF" w:rsidP="00A03A82"/>
        </w:tc>
      </w:tr>
      <w:tr w:rsidR="00E014BF" w14:paraId="4A3F5233" w14:textId="77777777" w:rsidTr="00A03A82">
        <w:tc>
          <w:tcPr>
            <w:tcW w:w="867" w:type="dxa"/>
          </w:tcPr>
          <w:p w14:paraId="169E6658" w14:textId="77777777" w:rsidR="00E014BF" w:rsidRDefault="00E014BF" w:rsidP="00A03A82">
            <w:pPr>
              <w:jc w:val="center"/>
            </w:pPr>
            <w:r>
              <w:t>8</w:t>
            </w:r>
          </w:p>
        </w:tc>
        <w:tc>
          <w:tcPr>
            <w:tcW w:w="5382" w:type="dxa"/>
          </w:tcPr>
          <w:p w14:paraId="55C8EB4D" w14:textId="77777777" w:rsidR="00E014BF" w:rsidRDefault="00E014BF" w:rsidP="00A03A82"/>
        </w:tc>
        <w:tc>
          <w:tcPr>
            <w:tcW w:w="1409" w:type="dxa"/>
          </w:tcPr>
          <w:p w14:paraId="17F7BEB2" w14:textId="77777777" w:rsidR="00E014BF" w:rsidRDefault="00E014BF" w:rsidP="00A03A82"/>
        </w:tc>
        <w:tc>
          <w:tcPr>
            <w:tcW w:w="1404" w:type="dxa"/>
          </w:tcPr>
          <w:p w14:paraId="165B5E5A" w14:textId="77777777" w:rsidR="00E014BF" w:rsidRDefault="00E014BF" w:rsidP="00A03A82"/>
        </w:tc>
      </w:tr>
      <w:tr w:rsidR="00E014BF" w14:paraId="5E0331B2" w14:textId="77777777" w:rsidTr="00A03A82">
        <w:tc>
          <w:tcPr>
            <w:tcW w:w="867" w:type="dxa"/>
          </w:tcPr>
          <w:p w14:paraId="7A414E82" w14:textId="77777777" w:rsidR="00E014BF" w:rsidRDefault="00E014BF" w:rsidP="00A03A82">
            <w:pPr>
              <w:jc w:val="center"/>
            </w:pPr>
            <w:r>
              <w:t>9</w:t>
            </w:r>
          </w:p>
        </w:tc>
        <w:tc>
          <w:tcPr>
            <w:tcW w:w="5382" w:type="dxa"/>
          </w:tcPr>
          <w:p w14:paraId="366DC537" w14:textId="77777777" w:rsidR="00E014BF" w:rsidRDefault="00E014BF" w:rsidP="00A03A82"/>
        </w:tc>
        <w:tc>
          <w:tcPr>
            <w:tcW w:w="1409" w:type="dxa"/>
          </w:tcPr>
          <w:p w14:paraId="2C33AFB7" w14:textId="77777777" w:rsidR="00E014BF" w:rsidRDefault="00E014BF" w:rsidP="00A03A82"/>
        </w:tc>
        <w:tc>
          <w:tcPr>
            <w:tcW w:w="1404" w:type="dxa"/>
          </w:tcPr>
          <w:p w14:paraId="55E8C610" w14:textId="77777777" w:rsidR="00E014BF" w:rsidRDefault="00E014BF" w:rsidP="00A03A82"/>
        </w:tc>
      </w:tr>
      <w:tr w:rsidR="00E014BF" w14:paraId="6FE7F98E" w14:textId="77777777" w:rsidTr="00A03A82">
        <w:tc>
          <w:tcPr>
            <w:tcW w:w="867" w:type="dxa"/>
          </w:tcPr>
          <w:p w14:paraId="3B966A5B" w14:textId="77777777" w:rsidR="00E014BF" w:rsidRDefault="00E014BF" w:rsidP="00A03A82">
            <w:pPr>
              <w:jc w:val="center"/>
            </w:pPr>
            <w:r>
              <w:t>10</w:t>
            </w:r>
          </w:p>
        </w:tc>
        <w:tc>
          <w:tcPr>
            <w:tcW w:w="5382" w:type="dxa"/>
          </w:tcPr>
          <w:p w14:paraId="147B0618" w14:textId="77777777" w:rsidR="00E014BF" w:rsidRDefault="00E014BF" w:rsidP="00A03A82"/>
        </w:tc>
        <w:tc>
          <w:tcPr>
            <w:tcW w:w="1409" w:type="dxa"/>
          </w:tcPr>
          <w:p w14:paraId="4EA582D0" w14:textId="77777777" w:rsidR="00E014BF" w:rsidRDefault="00E014BF" w:rsidP="00A03A82"/>
        </w:tc>
        <w:tc>
          <w:tcPr>
            <w:tcW w:w="1404" w:type="dxa"/>
          </w:tcPr>
          <w:p w14:paraId="3E9832F7" w14:textId="77777777" w:rsidR="00E014BF" w:rsidRDefault="00E014BF" w:rsidP="00A03A82"/>
        </w:tc>
      </w:tr>
      <w:tr w:rsidR="00E014BF" w:rsidRPr="003441C6" w14:paraId="7839BB67" w14:textId="77777777" w:rsidTr="00A03A82">
        <w:tc>
          <w:tcPr>
            <w:tcW w:w="7658" w:type="dxa"/>
            <w:gridSpan w:val="3"/>
          </w:tcPr>
          <w:p w14:paraId="315DB5E5" w14:textId="77777777" w:rsidR="00E014BF" w:rsidRPr="003441C6" w:rsidRDefault="00E014BF" w:rsidP="00A03A82">
            <w:pPr>
              <w:jc w:val="right"/>
            </w:pPr>
            <w:r w:rsidRPr="003441C6">
              <w:t>Skupaj (vpiši št. polnih let od izdaje licence dalje):</w:t>
            </w:r>
          </w:p>
        </w:tc>
        <w:tc>
          <w:tcPr>
            <w:tcW w:w="1404" w:type="dxa"/>
          </w:tcPr>
          <w:p w14:paraId="7317EF06" w14:textId="77777777" w:rsidR="00E014BF" w:rsidRPr="003441C6" w:rsidRDefault="00E014BF" w:rsidP="00A03A82"/>
        </w:tc>
      </w:tr>
    </w:tbl>
    <w:p w14:paraId="59D752EE" w14:textId="77777777" w:rsidR="00E014BF" w:rsidRPr="003441C6" w:rsidRDefault="00E014BF" w:rsidP="00E014BF"/>
    <w:p w14:paraId="618493A4" w14:textId="77777777" w:rsidR="00E014BF" w:rsidRPr="003441C6" w:rsidRDefault="00E014BF" w:rsidP="00E014BF"/>
    <w:p w14:paraId="3620D6F7" w14:textId="77777777" w:rsidR="00E014BF" w:rsidRDefault="00E014BF" w:rsidP="00E014BF">
      <w:pPr>
        <w:jc w:val="both"/>
      </w:pPr>
      <w:r>
        <w:t>Izrecno dovoljujem Občini Piran, da v zvezi z navedbami v tej izjavi in priloženimi dokazili lahko opravi poizvedbe pri pristojnih državnih, lokalnih in drugih organih ter zavodih in pravnih osebah, tem pa dovoljujem posredovanje takih podatkov.</w:t>
      </w:r>
    </w:p>
    <w:p w14:paraId="24E39A26" w14:textId="77777777" w:rsidR="00E014BF" w:rsidRDefault="00E014BF" w:rsidP="00E014BF"/>
    <w:p w14:paraId="4A9D642B" w14:textId="77777777" w:rsidR="00E014BF" w:rsidRDefault="00E014BF" w:rsidP="00E014BF"/>
    <w:p w14:paraId="77B04B6F" w14:textId="77777777" w:rsidR="00F44ADD" w:rsidRDefault="00F44ADD" w:rsidP="00F44ADD">
      <w:r w:rsidRPr="003441C6">
        <w:t>K tej izjavi prilagam</w:t>
      </w:r>
      <w:r>
        <w:t>:</w:t>
      </w:r>
    </w:p>
    <w:p w14:paraId="035AE3E9" w14:textId="665929A9" w:rsidR="00F44ADD" w:rsidRPr="003441C6" w:rsidRDefault="00F44ADD" w:rsidP="00F44ADD">
      <w:pPr>
        <w:pStyle w:val="Odstavekseznama"/>
        <w:numPr>
          <w:ilvl w:val="0"/>
          <w:numId w:val="6"/>
        </w:numPr>
      </w:pPr>
      <w:r w:rsidRPr="00F44ADD">
        <w:t>notarsko ali pri upravni enoti overjeno fotokopijo licence</w:t>
      </w:r>
      <w:r w:rsidRPr="003441C6">
        <w:t xml:space="preserve"> </w:t>
      </w:r>
    </w:p>
    <w:p w14:paraId="40F03AFD" w14:textId="76FB2DE7" w:rsidR="001042EF" w:rsidRDefault="001042EF" w:rsidP="00875012">
      <w:pPr>
        <w:ind w:left="4248"/>
        <w:jc w:val="center"/>
        <w:sectPr w:rsidR="001042EF" w:rsidSect="00875012">
          <w:headerReference w:type="default" r:id="rId9"/>
          <w:footerReference w:type="default" r:id="rId10"/>
          <w:pgSz w:w="11906" w:h="16838"/>
          <w:pgMar w:top="1417" w:right="1417" w:bottom="1417" w:left="1417" w:header="708" w:footer="708" w:gutter="0"/>
          <w:cols w:space="708"/>
          <w:docGrid w:linePitch="360"/>
        </w:sectPr>
      </w:pPr>
    </w:p>
    <w:p w14:paraId="00BB2A55" w14:textId="4CE67A57" w:rsidR="00875012" w:rsidRDefault="00875012" w:rsidP="00875012">
      <w:pPr>
        <w:ind w:left="4248"/>
        <w:jc w:val="center"/>
      </w:pPr>
    </w:p>
    <w:p w14:paraId="5AC51087" w14:textId="46C275EC" w:rsidR="00DF1DD4" w:rsidRPr="0074748C" w:rsidRDefault="00DF1DD4" w:rsidP="00DF1DD4">
      <w:pPr>
        <w:jc w:val="both"/>
        <w:rPr>
          <w:b/>
          <w:bCs/>
          <w:color w:val="0070C0"/>
        </w:rPr>
      </w:pPr>
      <w:r w:rsidRPr="0074748C">
        <w:rPr>
          <w:b/>
          <w:bCs/>
          <w:color w:val="0070C0"/>
        </w:rPr>
        <w:t xml:space="preserve">PODMERILO </w:t>
      </w:r>
      <w:r>
        <w:rPr>
          <w:b/>
          <w:bCs/>
          <w:color w:val="0070C0"/>
        </w:rPr>
        <w:t>C</w:t>
      </w:r>
      <w:r w:rsidRPr="0074748C">
        <w:rPr>
          <w:b/>
          <w:bCs/>
          <w:color w:val="0070C0"/>
        </w:rPr>
        <w:t xml:space="preserve">: </w:t>
      </w:r>
      <w:r w:rsidRPr="00247CD2">
        <w:rPr>
          <w:b/>
          <w:bCs/>
          <w:color w:val="0070C0"/>
        </w:rPr>
        <w:tab/>
      </w:r>
      <w:r w:rsidR="005C43E5" w:rsidRPr="005C43E5">
        <w:rPr>
          <w:b/>
          <w:bCs/>
          <w:color w:val="0070C0"/>
        </w:rPr>
        <w:t>Nabor vrst zdravstvenih storitev</w:t>
      </w:r>
      <w:r w:rsidR="005C43E5">
        <w:rPr>
          <w:b/>
          <w:bCs/>
          <w:color w:val="0070C0"/>
        </w:rPr>
        <w:t xml:space="preserve"> (VZS)</w:t>
      </w:r>
      <w:r w:rsidR="005C43E5" w:rsidRPr="005C43E5">
        <w:rPr>
          <w:b/>
          <w:bCs/>
          <w:color w:val="0070C0"/>
        </w:rPr>
        <w:t xml:space="preserve"> v okviru vrste zdravstvene dejavnosti</w:t>
      </w:r>
      <w:r w:rsidR="005C43E5">
        <w:rPr>
          <w:b/>
          <w:bCs/>
          <w:color w:val="0070C0"/>
        </w:rPr>
        <w:t xml:space="preserve"> (VZD)</w:t>
      </w:r>
      <w:r w:rsidR="005C43E5" w:rsidRPr="005C43E5">
        <w:rPr>
          <w:b/>
          <w:bCs/>
          <w:color w:val="0070C0"/>
        </w:rPr>
        <w:t>, ki je predmet koncesije</w:t>
      </w:r>
    </w:p>
    <w:p w14:paraId="5517FC8F" w14:textId="77777777" w:rsidR="00DF1DD4" w:rsidRDefault="00DF1DD4" w:rsidP="00DF1DD4"/>
    <w:p w14:paraId="1440DAE9" w14:textId="77777777" w:rsidR="00DF1DD4" w:rsidRDefault="00DF1DD4" w:rsidP="00DF1DD4"/>
    <w:p w14:paraId="1C2D6F2F" w14:textId="209A3058" w:rsidR="00B31684" w:rsidRDefault="00DF1DD4" w:rsidP="0068341E">
      <w:r>
        <w:t>Spodaj podpisani v imenu ponudnika izjavljam</w:t>
      </w:r>
      <w:r w:rsidR="0068341E">
        <w:t>o</w:t>
      </w:r>
      <w:r>
        <w:t xml:space="preserve">, </w:t>
      </w:r>
      <w:r w:rsidR="00B31684">
        <w:t xml:space="preserve">da </w:t>
      </w:r>
      <w:r w:rsidR="00835EA3">
        <w:t xml:space="preserve">bomo v času izvajanja koncesijske ponudbe zagotavljali </w:t>
      </w:r>
      <w:r w:rsidR="00A1213E">
        <w:t xml:space="preserve">najmanj </w:t>
      </w:r>
      <w:r w:rsidR="008E2446">
        <w:t>naslednje vrste zdravstvenih storitev (po klasifikaciji NIJZ</w:t>
      </w:r>
      <w:r w:rsidR="00FA121E">
        <w:rPr>
          <w:rStyle w:val="Sprotnaopomba-sklic"/>
        </w:rPr>
        <w:footnoteReference w:id="1"/>
      </w:r>
      <w:r w:rsidR="008E2446">
        <w:t>)</w:t>
      </w:r>
      <w:r w:rsidR="00B31684" w:rsidRPr="00D727CA">
        <w:t>:</w:t>
      </w:r>
    </w:p>
    <w:p w14:paraId="5CC4D8BA" w14:textId="77777777" w:rsidR="00A1213E" w:rsidRDefault="00A1213E" w:rsidP="00B31684"/>
    <w:tbl>
      <w:tblPr>
        <w:tblStyle w:val="Tabelamrea"/>
        <w:tblW w:w="0" w:type="auto"/>
        <w:tblLook w:val="04A0" w:firstRow="1" w:lastRow="0" w:firstColumn="1" w:lastColumn="0" w:noHBand="0" w:noVBand="1"/>
      </w:tblPr>
      <w:tblGrid>
        <w:gridCol w:w="867"/>
        <w:gridCol w:w="6789"/>
        <w:gridCol w:w="1404"/>
      </w:tblGrid>
      <w:tr w:rsidR="008546A0" w:rsidRPr="008C0660" w14:paraId="6717536F" w14:textId="77777777" w:rsidTr="00A34D02">
        <w:tc>
          <w:tcPr>
            <w:tcW w:w="867" w:type="dxa"/>
            <w:vAlign w:val="center"/>
          </w:tcPr>
          <w:p w14:paraId="160F18E5" w14:textId="77777777" w:rsidR="008546A0" w:rsidRPr="008C0660" w:rsidRDefault="008546A0" w:rsidP="00A03A82">
            <w:pPr>
              <w:rPr>
                <w:b/>
              </w:rPr>
            </w:pPr>
            <w:proofErr w:type="spellStart"/>
            <w:r w:rsidRPr="008C0660">
              <w:rPr>
                <w:b/>
              </w:rPr>
              <w:t>Zap.št</w:t>
            </w:r>
            <w:proofErr w:type="spellEnd"/>
          </w:p>
        </w:tc>
        <w:tc>
          <w:tcPr>
            <w:tcW w:w="6791" w:type="dxa"/>
            <w:vAlign w:val="center"/>
          </w:tcPr>
          <w:p w14:paraId="6C63CFF8" w14:textId="1F1546C4" w:rsidR="008546A0" w:rsidRPr="008C0660" w:rsidRDefault="008546A0" w:rsidP="00A03A82">
            <w:pPr>
              <w:rPr>
                <w:b/>
              </w:rPr>
            </w:pPr>
            <w:r>
              <w:rPr>
                <w:b/>
              </w:rPr>
              <w:t>Vrste zdravstvenih storitev (naziv VZS)</w:t>
            </w:r>
          </w:p>
        </w:tc>
        <w:tc>
          <w:tcPr>
            <w:tcW w:w="1404" w:type="dxa"/>
            <w:vAlign w:val="center"/>
          </w:tcPr>
          <w:p w14:paraId="29C0DE27" w14:textId="207C6E0B" w:rsidR="008546A0" w:rsidRPr="008C0660" w:rsidRDefault="008546A0" w:rsidP="00A03A82">
            <w:pPr>
              <w:rPr>
                <w:b/>
              </w:rPr>
            </w:pPr>
            <w:r>
              <w:rPr>
                <w:b/>
              </w:rPr>
              <w:t>Šifra VZS</w:t>
            </w:r>
          </w:p>
        </w:tc>
      </w:tr>
      <w:tr w:rsidR="008546A0" w14:paraId="059AD583" w14:textId="77777777" w:rsidTr="0046041F">
        <w:tc>
          <w:tcPr>
            <w:tcW w:w="867" w:type="dxa"/>
          </w:tcPr>
          <w:p w14:paraId="04E8BE4B" w14:textId="77777777" w:rsidR="008546A0" w:rsidRDefault="008546A0" w:rsidP="00A03A82">
            <w:pPr>
              <w:jc w:val="center"/>
            </w:pPr>
            <w:r>
              <w:t>1</w:t>
            </w:r>
          </w:p>
        </w:tc>
        <w:tc>
          <w:tcPr>
            <w:tcW w:w="6791" w:type="dxa"/>
          </w:tcPr>
          <w:p w14:paraId="6EDA6745" w14:textId="77777777" w:rsidR="008546A0" w:rsidRDefault="008546A0" w:rsidP="00A03A82"/>
        </w:tc>
        <w:tc>
          <w:tcPr>
            <w:tcW w:w="1404" w:type="dxa"/>
          </w:tcPr>
          <w:p w14:paraId="4BB8A4E5" w14:textId="77777777" w:rsidR="008546A0" w:rsidRDefault="008546A0" w:rsidP="00A03A82"/>
        </w:tc>
      </w:tr>
      <w:tr w:rsidR="008546A0" w14:paraId="692F1757" w14:textId="77777777" w:rsidTr="00704DFF">
        <w:tc>
          <w:tcPr>
            <w:tcW w:w="867" w:type="dxa"/>
          </w:tcPr>
          <w:p w14:paraId="1FFDC0C8" w14:textId="77777777" w:rsidR="008546A0" w:rsidRDefault="008546A0" w:rsidP="00A03A82">
            <w:pPr>
              <w:jc w:val="center"/>
            </w:pPr>
            <w:r>
              <w:t>2</w:t>
            </w:r>
          </w:p>
        </w:tc>
        <w:tc>
          <w:tcPr>
            <w:tcW w:w="6791" w:type="dxa"/>
          </w:tcPr>
          <w:p w14:paraId="08773397" w14:textId="77777777" w:rsidR="008546A0" w:rsidRDefault="008546A0" w:rsidP="00A03A82"/>
        </w:tc>
        <w:tc>
          <w:tcPr>
            <w:tcW w:w="1404" w:type="dxa"/>
          </w:tcPr>
          <w:p w14:paraId="6002DEED" w14:textId="77777777" w:rsidR="008546A0" w:rsidRDefault="008546A0" w:rsidP="00A03A82"/>
        </w:tc>
      </w:tr>
      <w:tr w:rsidR="008546A0" w14:paraId="215C8B1D" w14:textId="77777777" w:rsidTr="00EA1FD5">
        <w:tc>
          <w:tcPr>
            <w:tcW w:w="867" w:type="dxa"/>
          </w:tcPr>
          <w:p w14:paraId="4E9F5E5D" w14:textId="77777777" w:rsidR="008546A0" w:rsidRDefault="008546A0" w:rsidP="00A03A82">
            <w:pPr>
              <w:jc w:val="center"/>
            </w:pPr>
            <w:r>
              <w:t>3</w:t>
            </w:r>
          </w:p>
        </w:tc>
        <w:tc>
          <w:tcPr>
            <w:tcW w:w="6791" w:type="dxa"/>
          </w:tcPr>
          <w:p w14:paraId="7430F3CD" w14:textId="77777777" w:rsidR="008546A0" w:rsidRDefault="008546A0" w:rsidP="00A03A82"/>
        </w:tc>
        <w:tc>
          <w:tcPr>
            <w:tcW w:w="1404" w:type="dxa"/>
          </w:tcPr>
          <w:p w14:paraId="1505FA35" w14:textId="77777777" w:rsidR="008546A0" w:rsidRDefault="008546A0" w:rsidP="00A03A82"/>
        </w:tc>
      </w:tr>
      <w:tr w:rsidR="008546A0" w14:paraId="302EB492" w14:textId="77777777" w:rsidTr="002D1EB8">
        <w:tc>
          <w:tcPr>
            <w:tcW w:w="867" w:type="dxa"/>
          </w:tcPr>
          <w:p w14:paraId="7651926D" w14:textId="77777777" w:rsidR="008546A0" w:rsidRDefault="008546A0" w:rsidP="00A03A82">
            <w:pPr>
              <w:jc w:val="center"/>
            </w:pPr>
            <w:r>
              <w:t>4</w:t>
            </w:r>
          </w:p>
        </w:tc>
        <w:tc>
          <w:tcPr>
            <w:tcW w:w="6791" w:type="dxa"/>
          </w:tcPr>
          <w:p w14:paraId="5AF3DC7B" w14:textId="77777777" w:rsidR="008546A0" w:rsidRDefault="008546A0" w:rsidP="00A03A82"/>
        </w:tc>
        <w:tc>
          <w:tcPr>
            <w:tcW w:w="1404" w:type="dxa"/>
          </w:tcPr>
          <w:p w14:paraId="585E2E9A" w14:textId="77777777" w:rsidR="008546A0" w:rsidRDefault="008546A0" w:rsidP="00A03A82"/>
        </w:tc>
      </w:tr>
      <w:tr w:rsidR="008546A0" w14:paraId="6DE9BD20" w14:textId="77777777" w:rsidTr="00D76EAA">
        <w:tc>
          <w:tcPr>
            <w:tcW w:w="867" w:type="dxa"/>
          </w:tcPr>
          <w:p w14:paraId="0AD20ABA" w14:textId="77777777" w:rsidR="008546A0" w:rsidRDefault="008546A0" w:rsidP="00A03A82">
            <w:pPr>
              <w:jc w:val="center"/>
            </w:pPr>
            <w:r>
              <w:t>5</w:t>
            </w:r>
          </w:p>
        </w:tc>
        <w:tc>
          <w:tcPr>
            <w:tcW w:w="6791" w:type="dxa"/>
          </w:tcPr>
          <w:p w14:paraId="047CA3F3" w14:textId="77777777" w:rsidR="008546A0" w:rsidRDefault="008546A0" w:rsidP="00A03A82"/>
        </w:tc>
        <w:tc>
          <w:tcPr>
            <w:tcW w:w="1404" w:type="dxa"/>
          </w:tcPr>
          <w:p w14:paraId="3CAA5773" w14:textId="77777777" w:rsidR="008546A0" w:rsidRDefault="008546A0" w:rsidP="00A03A82"/>
        </w:tc>
      </w:tr>
      <w:tr w:rsidR="008546A0" w14:paraId="23CE74DC" w14:textId="77777777" w:rsidTr="00947AA6">
        <w:tc>
          <w:tcPr>
            <w:tcW w:w="867" w:type="dxa"/>
          </w:tcPr>
          <w:p w14:paraId="3B097979" w14:textId="77777777" w:rsidR="008546A0" w:rsidRDefault="008546A0" w:rsidP="00A03A82">
            <w:pPr>
              <w:jc w:val="center"/>
            </w:pPr>
            <w:r>
              <w:t>6</w:t>
            </w:r>
          </w:p>
        </w:tc>
        <w:tc>
          <w:tcPr>
            <w:tcW w:w="6791" w:type="dxa"/>
          </w:tcPr>
          <w:p w14:paraId="2EBE506C" w14:textId="77777777" w:rsidR="008546A0" w:rsidRDefault="008546A0" w:rsidP="00A03A82"/>
        </w:tc>
        <w:tc>
          <w:tcPr>
            <w:tcW w:w="1404" w:type="dxa"/>
          </w:tcPr>
          <w:p w14:paraId="561FFA34" w14:textId="77777777" w:rsidR="008546A0" w:rsidRDefault="008546A0" w:rsidP="00A03A82"/>
        </w:tc>
      </w:tr>
      <w:tr w:rsidR="008546A0" w14:paraId="3ECEAB77" w14:textId="77777777" w:rsidTr="00826597">
        <w:tc>
          <w:tcPr>
            <w:tcW w:w="867" w:type="dxa"/>
          </w:tcPr>
          <w:p w14:paraId="4265D8D7" w14:textId="77777777" w:rsidR="008546A0" w:rsidRDefault="008546A0" w:rsidP="00A03A82">
            <w:pPr>
              <w:jc w:val="center"/>
            </w:pPr>
            <w:r>
              <w:t>7</w:t>
            </w:r>
          </w:p>
        </w:tc>
        <w:tc>
          <w:tcPr>
            <w:tcW w:w="6791" w:type="dxa"/>
          </w:tcPr>
          <w:p w14:paraId="23A4D02F" w14:textId="77777777" w:rsidR="008546A0" w:rsidRDefault="008546A0" w:rsidP="00A03A82"/>
        </w:tc>
        <w:tc>
          <w:tcPr>
            <w:tcW w:w="1404" w:type="dxa"/>
          </w:tcPr>
          <w:p w14:paraId="04D37225" w14:textId="77777777" w:rsidR="008546A0" w:rsidRDefault="008546A0" w:rsidP="00A03A82"/>
        </w:tc>
      </w:tr>
      <w:tr w:rsidR="008546A0" w14:paraId="5F0F8D1F" w14:textId="77777777" w:rsidTr="003E08C2">
        <w:tc>
          <w:tcPr>
            <w:tcW w:w="867" w:type="dxa"/>
          </w:tcPr>
          <w:p w14:paraId="1994CCA6" w14:textId="77777777" w:rsidR="008546A0" w:rsidRDefault="008546A0" w:rsidP="00A03A82">
            <w:pPr>
              <w:jc w:val="center"/>
            </w:pPr>
            <w:r>
              <w:t>8</w:t>
            </w:r>
          </w:p>
        </w:tc>
        <w:tc>
          <w:tcPr>
            <w:tcW w:w="6791" w:type="dxa"/>
          </w:tcPr>
          <w:p w14:paraId="3201C716" w14:textId="77777777" w:rsidR="008546A0" w:rsidRDefault="008546A0" w:rsidP="00A03A82"/>
        </w:tc>
        <w:tc>
          <w:tcPr>
            <w:tcW w:w="1404" w:type="dxa"/>
          </w:tcPr>
          <w:p w14:paraId="093F5E41" w14:textId="77777777" w:rsidR="008546A0" w:rsidRDefault="008546A0" w:rsidP="00A03A82"/>
        </w:tc>
      </w:tr>
      <w:tr w:rsidR="008546A0" w14:paraId="3D40F6BE" w14:textId="77777777" w:rsidTr="00301EBE">
        <w:tc>
          <w:tcPr>
            <w:tcW w:w="867" w:type="dxa"/>
          </w:tcPr>
          <w:p w14:paraId="72A5D03A" w14:textId="77777777" w:rsidR="008546A0" w:rsidRDefault="008546A0" w:rsidP="00A03A82">
            <w:pPr>
              <w:jc w:val="center"/>
            </w:pPr>
            <w:r>
              <w:t>9</w:t>
            </w:r>
          </w:p>
        </w:tc>
        <w:tc>
          <w:tcPr>
            <w:tcW w:w="6791" w:type="dxa"/>
          </w:tcPr>
          <w:p w14:paraId="44D47C15" w14:textId="77777777" w:rsidR="008546A0" w:rsidRDefault="008546A0" w:rsidP="00A03A82"/>
        </w:tc>
        <w:tc>
          <w:tcPr>
            <w:tcW w:w="1404" w:type="dxa"/>
          </w:tcPr>
          <w:p w14:paraId="26A90567" w14:textId="77777777" w:rsidR="008546A0" w:rsidRDefault="008546A0" w:rsidP="00A03A82"/>
        </w:tc>
      </w:tr>
      <w:tr w:rsidR="008546A0" w14:paraId="7195C19F" w14:textId="77777777" w:rsidTr="00E85CB9">
        <w:tc>
          <w:tcPr>
            <w:tcW w:w="867" w:type="dxa"/>
          </w:tcPr>
          <w:p w14:paraId="0046A4F4" w14:textId="77777777" w:rsidR="008546A0" w:rsidRDefault="008546A0" w:rsidP="00A03A82">
            <w:pPr>
              <w:jc w:val="center"/>
            </w:pPr>
            <w:r>
              <w:t>10</w:t>
            </w:r>
          </w:p>
        </w:tc>
        <w:tc>
          <w:tcPr>
            <w:tcW w:w="6791" w:type="dxa"/>
          </w:tcPr>
          <w:p w14:paraId="060FCEC9" w14:textId="77777777" w:rsidR="008546A0" w:rsidRDefault="008546A0" w:rsidP="00A03A82"/>
        </w:tc>
        <w:tc>
          <w:tcPr>
            <w:tcW w:w="1404" w:type="dxa"/>
          </w:tcPr>
          <w:p w14:paraId="277C9611" w14:textId="77777777" w:rsidR="008546A0" w:rsidRDefault="008546A0" w:rsidP="00A03A82"/>
        </w:tc>
      </w:tr>
      <w:tr w:rsidR="006F3DD7" w14:paraId="01A08A89" w14:textId="77777777" w:rsidTr="00E85CB9">
        <w:tc>
          <w:tcPr>
            <w:tcW w:w="867" w:type="dxa"/>
          </w:tcPr>
          <w:p w14:paraId="3F76933F" w14:textId="4242C387" w:rsidR="006F3DD7" w:rsidRDefault="00A1213E" w:rsidP="00A03A82">
            <w:pPr>
              <w:jc w:val="center"/>
            </w:pPr>
            <w:r>
              <w:t>11</w:t>
            </w:r>
          </w:p>
        </w:tc>
        <w:tc>
          <w:tcPr>
            <w:tcW w:w="6791" w:type="dxa"/>
          </w:tcPr>
          <w:p w14:paraId="42FBA656" w14:textId="77777777" w:rsidR="006F3DD7" w:rsidRDefault="006F3DD7" w:rsidP="00A03A82"/>
        </w:tc>
        <w:tc>
          <w:tcPr>
            <w:tcW w:w="1404" w:type="dxa"/>
          </w:tcPr>
          <w:p w14:paraId="4B2911E6" w14:textId="77777777" w:rsidR="006F3DD7" w:rsidRDefault="006F3DD7" w:rsidP="00A03A82"/>
        </w:tc>
      </w:tr>
      <w:tr w:rsidR="006F3DD7" w14:paraId="6064A487" w14:textId="77777777" w:rsidTr="00E85CB9">
        <w:tc>
          <w:tcPr>
            <w:tcW w:w="867" w:type="dxa"/>
          </w:tcPr>
          <w:p w14:paraId="213EB2D2" w14:textId="2BB57879" w:rsidR="006F3DD7" w:rsidRDefault="00A1213E" w:rsidP="00A03A82">
            <w:pPr>
              <w:jc w:val="center"/>
            </w:pPr>
            <w:r>
              <w:t>12</w:t>
            </w:r>
          </w:p>
        </w:tc>
        <w:tc>
          <w:tcPr>
            <w:tcW w:w="6791" w:type="dxa"/>
          </w:tcPr>
          <w:p w14:paraId="7D5EF78E" w14:textId="77777777" w:rsidR="006F3DD7" w:rsidRDefault="006F3DD7" w:rsidP="00A03A82"/>
        </w:tc>
        <w:tc>
          <w:tcPr>
            <w:tcW w:w="1404" w:type="dxa"/>
          </w:tcPr>
          <w:p w14:paraId="3F4BF78D" w14:textId="77777777" w:rsidR="006F3DD7" w:rsidRDefault="006F3DD7" w:rsidP="00A03A82"/>
        </w:tc>
      </w:tr>
      <w:tr w:rsidR="006F3DD7" w14:paraId="520DFCB6" w14:textId="77777777" w:rsidTr="00E85CB9">
        <w:tc>
          <w:tcPr>
            <w:tcW w:w="867" w:type="dxa"/>
          </w:tcPr>
          <w:p w14:paraId="12C8856B" w14:textId="6203E7CE" w:rsidR="006F3DD7" w:rsidRDefault="00A1213E" w:rsidP="00A03A82">
            <w:pPr>
              <w:jc w:val="center"/>
            </w:pPr>
            <w:r>
              <w:t>13</w:t>
            </w:r>
          </w:p>
        </w:tc>
        <w:tc>
          <w:tcPr>
            <w:tcW w:w="6791" w:type="dxa"/>
          </w:tcPr>
          <w:p w14:paraId="31B319B6" w14:textId="77777777" w:rsidR="006F3DD7" w:rsidRDefault="006F3DD7" w:rsidP="00A03A82"/>
        </w:tc>
        <w:tc>
          <w:tcPr>
            <w:tcW w:w="1404" w:type="dxa"/>
          </w:tcPr>
          <w:p w14:paraId="3EEE2BAA" w14:textId="77777777" w:rsidR="006F3DD7" w:rsidRDefault="006F3DD7" w:rsidP="00A03A82"/>
        </w:tc>
      </w:tr>
      <w:tr w:rsidR="006F3DD7" w14:paraId="3026C699" w14:textId="77777777" w:rsidTr="00E85CB9">
        <w:tc>
          <w:tcPr>
            <w:tcW w:w="867" w:type="dxa"/>
          </w:tcPr>
          <w:p w14:paraId="5AD66677" w14:textId="29F0931F" w:rsidR="006F3DD7" w:rsidRDefault="00A1213E" w:rsidP="00A03A82">
            <w:pPr>
              <w:jc w:val="center"/>
            </w:pPr>
            <w:r>
              <w:t>14</w:t>
            </w:r>
          </w:p>
        </w:tc>
        <w:tc>
          <w:tcPr>
            <w:tcW w:w="6791" w:type="dxa"/>
          </w:tcPr>
          <w:p w14:paraId="6E25BB58" w14:textId="77777777" w:rsidR="006F3DD7" w:rsidRDefault="006F3DD7" w:rsidP="00A03A82"/>
        </w:tc>
        <w:tc>
          <w:tcPr>
            <w:tcW w:w="1404" w:type="dxa"/>
          </w:tcPr>
          <w:p w14:paraId="38911030" w14:textId="77777777" w:rsidR="006F3DD7" w:rsidRDefault="006F3DD7" w:rsidP="00A03A82"/>
        </w:tc>
      </w:tr>
      <w:tr w:rsidR="006F3DD7" w14:paraId="131B7C53" w14:textId="77777777" w:rsidTr="00E85CB9">
        <w:tc>
          <w:tcPr>
            <w:tcW w:w="867" w:type="dxa"/>
          </w:tcPr>
          <w:p w14:paraId="31D7A815" w14:textId="3D51EBEA" w:rsidR="006F3DD7" w:rsidRDefault="00A1213E" w:rsidP="00A03A82">
            <w:pPr>
              <w:jc w:val="center"/>
            </w:pPr>
            <w:r>
              <w:t>15</w:t>
            </w:r>
          </w:p>
        </w:tc>
        <w:tc>
          <w:tcPr>
            <w:tcW w:w="6791" w:type="dxa"/>
          </w:tcPr>
          <w:p w14:paraId="3957F99B" w14:textId="77777777" w:rsidR="006F3DD7" w:rsidRDefault="006F3DD7" w:rsidP="00A03A82"/>
        </w:tc>
        <w:tc>
          <w:tcPr>
            <w:tcW w:w="1404" w:type="dxa"/>
          </w:tcPr>
          <w:p w14:paraId="7F0F9030" w14:textId="77777777" w:rsidR="006F3DD7" w:rsidRDefault="006F3DD7" w:rsidP="00A03A82"/>
        </w:tc>
      </w:tr>
      <w:tr w:rsidR="00A1213E" w14:paraId="57538E73" w14:textId="77777777" w:rsidTr="00E85CB9">
        <w:tc>
          <w:tcPr>
            <w:tcW w:w="867" w:type="dxa"/>
          </w:tcPr>
          <w:p w14:paraId="09E4F53D" w14:textId="0E5E0D48" w:rsidR="00A1213E" w:rsidRDefault="00A1213E" w:rsidP="00A03A82">
            <w:pPr>
              <w:jc w:val="center"/>
            </w:pPr>
            <w:r>
              <w:t>16</w:t>
            </w:r>
          </w:p>
        </w:tc>
        <w:tc>
          <w:tcPr>
            <w:tcW w:w="6791" w:type="dxa"/>
          </w:tcPr>
          <w:p w14:paraId="2FA0DF15" w14:textId="77777777" w:rsidR="00A1213E" w:rsidRDefault="00A1213E" w:rsidP="00A03A82"/>
        </w:tc>
        <w:tc>
          <w:tcPr>
            <w:tcW w:w="1404" w:type="dxa"/>
          </w:tcPr>
          <w:p w14:paraId="499AEBC4" w14:textId="77777777" w:rsidR="00A1213E" w:rsidRDefault="00A1213E" w:rsidP="00A03A82"/>
        </w:tc>
      </w:tr>
      <w:tr w:rsidR="00A1213E" w14:paraId="47380BA8" w14:textId="77777777" w:rsidTr="00E85CB9">
        <w:tc>
          <w:tcPr>
            <w:tcW w:w="867" w:type="dxa"/>
          </w:tcPr>
          <w:p w14:paraId="308E6E9C" w14:textId="00D9F69C" w:rsidR="00A1213E" w:rsidRDefault="00A1213E" w:rsidP="00A03A82">
            <w:pPr>
              <w:jc w:val="center"/>
            </w:pPr>
            <w:r>
              <w:t>17</w:t>
            </w:r>
          </w:p>
        </w:tc>
        <w:tc>
          <w:tcPr>
            <w:tcW w:w="6791" w:type="dxa"/>
          </w:tcPr>
          <w:p w14:paraId="63361F6D" w14:textId="77777777" w:rsidR="00A1213E" w:rsidRDefault="00A1213E" w:rsidP="00A03A82"/>
        </w:tc>
        <w:tc>
          <w:tcPr>
            <w:tcW w:w="1404" w:type="dxa"/>
          </w:tcPr>
          <w:p w14:paraId="2E6080C0" w14:textId="77777777" w:rsidR="00A1213E" w:rsidRDefault="00A1213E" w:rsidP="00A03A82"/>
        </w:tc>
      </w:tr>
      <w:tr w:rsidR="00A1213E" w14:paraId="7F80B03E" w14:textId="77777777" w:rsidTr="00E85CB9">
        <w:tc>
          <w:tcPr>
            <w:tcW w:w="867" w:type="dxa"/>
          </w:tcPr>
          <w:p w14:paraId="5D1C11D2" w14:textId="70F19878" w:rsidR="00A1213E" w:rsidRDefault="00A1213E" w:rsidP="00A03A82">
            <w:pPr>
              <w:jc w:val="center"/>
            </w:pPr>
            <w:r>
              <w:t>18</w:t>
            </w:r>
          </w:p>
        </w:tc>
        <w:tc>
          <w:tcPr>
            <w:tcW w:w="6791" w:type="dxa"/>
          </w:tcPr>
          <w:p w14:paraId="18E492B0" w14:textId="77777777" w:rsidR="00A1213E" w:rsidRDefault="00A1213E" w:rsidP="00A03A82"/>
        </w:tc>
        <w:tc>
          <w:tcPr>
            <w:tcW w:w="1404" w:type="dxa"/>
          </w:tcPr>
          <w:p w14:paraId="13DC24E9" w14:textId="77777777" w:rsidR="00A1213E" w:rsidRDefault="00A1213E" w:rsidP="00A03A82"/>
        </w:tc>
      </w:tr>
      <w:tr w:rsidR="00A1213E" w14:paraId="00D4BAC8" w14:textId="77777777" w:rsidTr="00E85CB9">
        <w:tc>
          <w:tcPr>
            <w:tcW w:w="867" w:type="dxa"/>
          </w:tcPr>
          <w:p w14:paraId="040194AD" w14:textId="7E3E5164" w:rsidR="00A1213E" w:rsidRDefault="00A1213E" w:rsidP="00A03A82">
            <w:pPr>
              <w:jc w:val="center"/>
            </w:pPr>
            <w:r>
              <w:t>19</w:t>
            </w:r>
          </w:p>
        </w:tc>
        <w:tc>
          <w:tcPr>
            <w:tcW w:w="6791" w:type="dxa"/>
          </w:tcPr>
          <w:p w14:paraId="4BB1673F" w14:textId="77777777" w:rsidR="00A1213E" w:rsidRDefault="00A1213E" w:rsidP="00A03A82"/>
        </w:tc>
        <w:tc>
          <w:tcPr>
            <w:tcW w:w="1404" w:type="dxa"/>
          </w:tcPr>
          <w:p w14:paraId="6FD2B0C7" w14:textId="77777777" w:rsidR="00A1213E" w:rsidRDefault="00A1213E" w:rsidP="00A03A82"/>
        </w:tc>
      </w:tr>
      <w:tr w:rsidR="00A1213E" w14:paraId="75141AC8" w14:textId="77777777" w:rsidTr="00E85CB9">
        <w:tc>
          <w:tcPr>
            <w:tcW w:w="867" w:type="dxa"/>
          </w:tcPr>
          <w:p w14:paraId="36AC3676" w14:textId="2C7C8BFF" w:rsidR="00A1213E" w:rsidRDefault="00A1213E" w:rsidP="00A03A82">
            <w:pPr>
              <w:jc w:val="center"/>
            </w:pPr>
            <w:r>
              <w:t>20</w:t>
            </w:r>
          </w:p>
        </w:tc>
        <w:tc>
          <w:tcPr>
            <w:tcW w:w="6791" w:type="dxa"/>
          </w:tcPr>
          <w:p w14:paraId="07B21062" w14:textId="77777777" w:rsidR="00A1213E" w:rsidRDefault="00A1213E" w:rsidP="00A03A82"/>
        </w:tc>
        <w:tc>
          <w:tcPr>
            <w:tcW w:w="1404" w:type="dxa"/>
          </w:tcPr>
          <w:p w14:paraId="552B316E" w14:textId="77777777" w:rsidR="00A1213E" w:rsidRDefault="00A1213E" w:rsidP="00A03A82"/>
        </w:tc>
      </w:tr>
      <w:tr w:rsidR="00B31684" w:rsidRPr="003441C6" w14:paraId="5DB8E27A" w14:textId="77777777" w:rsidTr="00A03A82">
        <w:tc>
          <w:tcPr>
            <w:tcW w:w="7658" w:type="dxa"/>
            <w:gridSpan w:val="2"/>
          </w:tcPr>
          <w:p w14:paraId="1931DA7D" w14:textId="578BFDE1" w:rsidR="00B31684" w:rsidRPr="003441C6" w:rsidRDefault="00B31684" w:rsidP="00A03A82">
            <w:pPr>
              <w:jc w:val="right"/>
            </w:pPr>
            <w:r w:rsidRPr="003441C6">
              <w:t xml:space="preserve">Skupaj (vpiši št. </w:t>
            </w:r>
            <w:r w:rsidR="00A1213E">
              <w:t>Ponujenih VZS</w:t>
            </w:r>
            <w:r w:rsidRPr="003441C6">
              <w:t>):</w:t>
            </w:r>
          </w:p>
        </w:tc>
        <w:tc>
          <w:tcPr>
            <w:tcW w:w="1404" w:type="dxa"/>
          </w:tcPr>
          <w:p w14:paraId="2897AC47" w14:textId="77777777" w:rsidR="00B31684" w:rsidRPr="003441C6" w:rsidRDefault="00B31684" w:rsidP="00A03A82"/>
        </w:tc>
      </w:tr>
    </w:tbl>
    <w:p w14:paraId="56D51956" w14:textId="77777777" w:rsidR="00B31684" w:rsidRDefault="00B31684" w:rsidP="00B31684"/>
    <w:p w14:paraId="7E216564" w14:textId="490626C1" w:rsidR="00A620A3" w:rsidRDefault="00A620A3">
      <w:r>
        <w:br w:type="page"/>
      </w:r>
    </w:p>
    <w:p w14:paraId="4C30C2BC" w14:textId="757A88D1" w:rsidR="00AA2E74" w:rsidRDefault="00AA2E74" w:rsidP="00AA2E74">
      <w:pPr>
        <w:jc w:val="both"/>
        <w:rPr>
          <w:b/>
          <w:bCs/>
          <w:color w:val="0070C0"/>
        </w:rPr>
      </w:pPr>
      <w:r w:rsidRPr="0074748C">
        <w:rPr>
          <w:b/>
          <w:bCs/>
          <w:color w:val="0070C0"/>
        </w:rPr>
        <w:lastRenderedPageBreak/>
        <w:t xml:space="preserve">PODMERILO </w:t>
      </w:r>
      <w:r>
        <w:rPr>
          <w:b/>
          <w:bCs/>
          <w:color w:val="0070C0"/>
        </w:rPr>
        <w:t>D</w:t>
      </w:r>
      <w:r w:rsidRPr="0074748C">
        <w:rPr>
          <w:b/>
          <w:bCs/>
          <w:color w:val="0070C0"/>
        </w:rPr>
        <w:t>:</w:t>
      </w:r>
      <w:r w:rsidR="008306E8">
        <w:rPr>
          <w:b/>
          <w:bCs/>
          <w:color w:val="0070C0"/>
        </w:rPr>
        <w:t xml:space="preserve"> </w:t>
      </w:r>
      <w:r w:rsidR="008306E8" w:rsidRPr="008306E8">
        <w:rPr>
          <w:b/>
          <w:bCs/>
          <w:color w:val="0070C0"/>
        </w:rPr>
        <w:t>Dostopnost do lokacije, objekta in prostorov, v katerem se izvaja zdravstvena dejavnost</w:t>
      </w:r>
    </w:p>
    <w:p w14:paraId="4103447D" w14:textId="77777777" w:rsidR="00160418" w:rsidRDefault="00160418" w:rsidP="00AA2E74">
      <w:pPr>
        <w:jc w:val="both"/>
        <w:rPr>
          <w:b/>
          <w:bCs/>
          <w:color w:val="0070C0"/>
        </w:rPr>
      </w:pPr>
    </w:p>
    <w:p w14:paraId="56F627F9" w14:textId="77777777" w:rsidR="00160418" w:rsidRDefault="00160418" w:rsidP="00AA2E74">
      <w:pPr>
        <w:jc w:val="both"/>
        <w:rPr>
          <w:b/>
          <w:bCs/>
          <w:color w:val="0070C0"/>
        </w:rPr>
      </w:pPr>
    </w:p>
    <w:p w14:paraId="09E2132E" w14:textId="77777777" w:rsidR="00160418" w:rsidRPr="0074748C" w:rsidRDefault="00160418" w:rsidP="00AA2E74">
      <w:pPr>
        <w:jc w:val="both"/>
        <w:rPr>
          <w:b/>
          <w:bCs/>
          <w:color w:val="0070C0"/>
        </w:rPr>
      </w:pPr>
    </w:p>
    <w:p w14:paraId="177B449C" w14:textId="77777777" w:rsidR="00160418" w:rsidRDefault="00160418" w:rsidP="00160418">
      <w:r>
        <w:t>Spodaj podpisani v imenu ponudnika izjavljamo, da bomo zdravstveni dejavnost, ki je predmet koncesije, izvajali na lokaciji:</w:t>
      </w:r>
    </w:p>
    <w:p w14:paraId="6F03CAD8" w14:textId="77777777" w:rsidR="00160418" w:rsidRDefault="00160418" w:rsidP="00160418"/>
    <w:tbl>
      <w:tblPr>
        <w:tblStyle w:val="Tabelamrea"/>
        <w:tblW w:w="0" w:type="auto"/>
        <w:tblLook w:val="04A0" w:firstRow="1" w:lastRow="0" w:firstColumn="1" w:lastColumn="0" w:noHBand="0" w:noVBand="1"/>
      </w:tblPr>
      <w:tblGrid>
        <w:gridCol w:w="2263"/>
        <w:gridCol w:w="6797"/>
      </w:tblGrid>
      <w:tr w:rsidR="00160418" w:rsidRPr="00D727CA" w14:paraId="2BB0DB76" w14:textId="77777777" w:rsidTr="0026449B">
        <w:tc>
          <w:tcPr>
            <w:tcW w:w="2263" w:type="dxa"/>
          </w:tcPr>
          <w:p w14:paraId="7F89A6D1" w14:textId="77777777" w:rsidR="00160418" w:rsidRPr="00D727CA" w:rsidRDefault="00160418" w:rsidP="0026449B">
            <w:r>
              <w:t>Polni naslov</w:t>
            </w:r>
          </w:p>
        </w:tc>
        <w:tc>
          <w:tcPr>
            <w:tcW w:w="6799" w:type="dxa"/>
          </w:tcPr>
          <w:p w14:paraId="5ED1A4EC" w14:textId="77777777" w:rsidR="00160418" w:rsidRPr="00D727CA" w:rsidRDefault="00160418" w:rsidP="0026449B"/>
        </w:tc>
      </w:tr>
      <w:tr w:rsidR="00160418" w:rsidRPr="00D727CA" w14:paraId="39077875" w14:textId="77777777" w:rsidTr="0026449B">
        <w:tc>
          <w:tcPr>
            <w:tcW w:w="2263" w:type="dxa"/>
          </w:tcPr>
          <w:p w14:paraId="3ADFFCA8" w14:textId="77777777" w:rsidR="00160418" w:rsidRPr="00D727CA" w:rsidRDefault="00160418" w:rsidP="0026449B">
            <w:r>
              <w:t>Poštna št. in pošta</w:t>
            </w:r>
          </w:p>
        </w:tc>
        <w:tc>
          <w:tcPr>
            <w:tcW w:w="6799" w:type="dxa"/>
          </w:tcPr>
          <w:p w14:paraId="3DEC9B1D" w14:textId="77777777" w:rsidR="00160418" w:rsidRPr="00D727CA" w:rsidRDefault="00160418" w:rsidP="0026449B"/>
        </w:tc>
      </w:tr>
      <w:tr w:rsidR="00160418" w:rsidRPr="00D727CA" w14:paraId="7BC430E6" w14:textId="77777777" w:rsidTr="0026449B">
        <w:tc>
          <w:tcPr>
            <w:tcW w:w="2263" w:type="dxa"/>
          </w:tcPr>
          <w:p w14:paraId="6EA500EF" w14:textId="77777777" w:rsidR="00160418" w:rsidRDefault="00160418" w:rsidP="0026449B">
            <w:r>
              <w:t xml:space="preserve">Način zagotavljanja prostorov </w:t>
            </w:r>
          </w:p>
          <w:p w14:paraId="4B21C842" w14:textId="77777777" w:rsidR="00160418" w:rsidRPr="00D727CA" w:rsidRDefault="00160418" w:rsidP="0026449B">
            <w:r>
              <w:t>(npr. lastništvo, najem, kredit, …)</w:t>
            </w:r>
          </w:p>
        </w:tc>
        <w:tc>
          <w:tcPr>
            <w:tcW w:w="6799" w:type="dxa"/>
          </w:tcPr>
          <w:p w14:paraId="6A0C7A7E" w14:textId="77777777" w:rsidR="00160418" w:rsidRPr="00D727CA" w:rsidRDefault="00160418" w:rsidP="0026449B"/>
        </w:tc>
      </w:tr>
    </w:tbl>
    <w:p w14:paraId="3094F4CC" w14:textId="77777777" w:rsidR="00160418" w:rsidRDefault="00160418" w:rsidP="00160418"/>
    <w:p w14:paraId="5D7FF8B8" w14:textId="77777777" w:rsidR="00160418" w:rsidRDefault="00160418" w:rsidP="00160418"/>
    <w:p w14:paraId="1175970B" w14:textId="77777777" w:rsidR="00160418" w:rsidRDefault="00160418" w:rsidP="00160418">
      <w:r>
        <w:t>Podatki o oddaljenosti lokacije izvajanja zdravstvene dejavnosti:</w:t>
      </w:r>
    </w:p>
    <w:p w14:paraId="05AB8D8D" w14:textId="77777777" w:rsidR="00AA2E74" w:rsidRDefault="00AA2E74" w:rsidP="00AA2E74"/>
    <w:tbl>
      <w:tblPr>
        <w:tblStyle w:val="Tabelamrea"/>
        <w:tblW w:w="0" w:type="auto"/>
        <w:tblLook w:val="04A0" w:firstRow="1" w:lastRow="0" w:firstColumn="1" w:lastColumn="0" w:noHBand="0" w:noVBand="1"/>
      </w:tblPr>
      <w:tblGrid>
        <w:gridCol w:w="4530"/>
        <w:gridCol w:w="4530"/>
      </w:tblGrid>
      <w:tr w:rsidR="00160418" w14:paraId="71DD6045" w14:textId="77777777" w:rsidTr="0026449B">
        <w:tc>
          <w:tcPr>
            <w:tcW w:w="4531" w:type="dxa"/>
          </w:tcPr>
          <w:p w14:paraId="716EC390" w14:textId="77777777" w:rsidR="00160418" w:rsidRDefault="00160418" w:rsidP="0026449B">
            <w:r w:rsidRPr="005F757C">
              <w:rPr>
                <w:b/>
                <w:bCs/>
              </w:rPr>
              <w:t>Oddaljenost od javnega potniškega prometa</w:t>
            </w:r>
            <w:r>
              <w:t>:</w:t>
            </w:r>
          </w:p>
        </w:tc>
        <w:tc>
          <w:tcPr>
            <w:tcW w:w="4531" w:type="dxa"/>
          </w:tcPr>
          <w:p w14:paraId="41515A95" w14:textId="77777777" w:rsidR="00160418" w:rsidRDefault="00160418" w:rsidP="0026449B"/>
          <w:p w14:paraId="690CD5ED" w14:textId="77777777" w:rsidR="00160418" w:rsidRDefault="00160418" w:rsidP="0026449B">
            <w:r>
              <w:t>… m</w:t>
            </w:r>
          </w:p>
          <w:p w14:paraId="2C77D019" w14:textId="77777777" w:rsidR="00160418" w:rsidRDefault="00160418" w:rsidP="0026449B"/>
          <w:p w14:paraId="0B77113F" w14:textId="77777777" w:rsidR="00160418" w:rsidRDefault="00160418" w:rsidP="0026449B">
            <w:r>
              <w:t xml:space="preserve">Navedite podatke o najbližji postaji javnega potniškega prometa: (postaja) … </w:t>
            </w:r>
          </w:p>
        </w:tc>
      </w:tr>
      <w:tr w:rsidR="00160418" w14:paraId="41CE1A0A" w14:textId="77777777" w:rsidTr="0026449B">
        <w:tc>
          <w:tcPr>
            <w:tcW w:w="4531" w:type="dxa"/>
          </w:tcPr>
          <w:p w14:paraId="730CB2A3" w14:textId="4C423055" w:rsidR="00160418" w:rsidRDefault="00160418" w:rsidP="0026449B">
            <w:r>
              <w:rPr>
                <w:b/>
                <w:bCs/>
              </w:rPr>
              <w:t xml:space="preserve">Oddaljenost </w:t>
            </w:r>
            <w:r w:rsidRPr="000E2E4D">
              <w:rPr>
                <w:b/>
                <w:bCs/>
              </w:rPr>
              <w:t>od Zdravstvenega doma Piran</w:t>
            </w:r>
            <w:r>
              <w:t xml:space="preserve"> </w:t>
            </w:r>
          </w:p>
          <w:p w14:paraId="492DFAF2" w14:textId="77777777" w:rsidR="00160418" w:rsidRDefault="00160418" w:rsidP="0026449B">
            <w:r>
              <w:t>(Cesta Solinarjev 1, 6320 Portorož):</w:t>
            </w:r>
          </w:p>
        </w:tc>
        <w:tc>
          <w:tcPr>
            <w:tcW w:w="4531" w:type="dxa"/>
          </w:tcPr>
          <w:p w14:paraId="0400E6C4" w14:textId="77777777" w:rsidR="00160418" w:rsidRDefault="00160418" w:rsidP="0026449B"/>
          <w:p w14:paraId="31A1A04E" w14:textId="77777777" w:rsidR="00160418" w:rsidRDefault="00160418" w:rsidP="0026449B"/>
          <w:p w14:paraId="208FA588" w14:textId="77777777" w:rsidR="00160418" w:rsidRDefault="00160418" w:rsidP="0026449B">
            <w:r>
              <w:t>… km</w:t>
            </w:r>
          </w:p>
        </w:tc>
      </w:tr>
    </w:tbl>
    <w:p w14:paraId="1AC9BDFD" w14:textId="77777777" w:rsidR="00160418" w:rsidRDefault="00160418" w:rsidP="00160418"/>
    <w:p w14:paraId="488A49E8" w14:textId="77777777" w:rsidR="00160418" w:rsidRDefault="00160418" w:rsidP="00160418">
      <w:pPr>
        <w:rPr>
          <w:b/>
        </w:rPr>
      </w:pPr>
    </w:p>
    <w:p w14:paraId="7C422F8E" w14:textId="77777777" w:rsidR="00160418" w:rsidRDefault="00160418" w:rsidP="00160418">
      <w:pPr>
        <w:jc w:val="both"/>
        <w:rPr>
          <w:b/>
        </w:rPr>
      </w:pPr>
      <w:r>
        <w:t xml:space="preserve">Spodaj podpisani v imenu ponudnika izjavljamo, da bomo </w:t>
      </w:r>
      <w:r>
        <w:rPr>
          <w:rFonts w:ascii="Calibri" w:hAnsi="Calibri" w:cs="Calibri"/>
        </w:rPr>
        <w:t>na zahtevo koncedenta v fazi pregleda ponudbe ali izvajanja koncesije predložili dokazila o lastništvu ali pravici uporabe prostorov v objektu oz. na lokaciji opravljanja dejavnosti.</w:t>
      </w:r>
    </w:p>
    <w:p w14:paraId="17F22CCD" w14:textId="77777777" w:rsidR="00160418" w:rsidRDefault="00160418" w:rsidP="00AA2E74"/>
    <w:p w14:paraId="4BC3C22A" w14:textId="77777777" w:rsidR="00160418" w:rsidRDefault="00160418">
      <w:pPr>
        <w:rPr>
          <w:b/>
          <w:bCs/>
          <w:color w:val="0070C0"/>
        </w:rPr>
      </w:pPr>
      <w:r>
        <w:rPr>
          <w:b/>
          <w:bCs/>
          <w:color w:val="0070C0"/>
        </w:rPr>
        <w:br w:type="page"/>
      </w:r>
    </w:p>
    <w:p w14:paraId="4FF2D456" w14:textId="2244FDA7" w:rsidR="000E2E4D" w:rsidRPr="0074748C" w:rsidRDefault="000E2E4D" w:rsidP="000E2E4D">
      <w:pPr>
        <w:jc w:val="both"/>
        <w:rPr>
          <w:b/>
          <w:bCs/>
          <w:color w:val="0070C0"/>
        </w:rPr>
      </w:pPr>
      <w:r w:rsidRPr="0074748C">
        <w:rPr>
          <w:b/>
          <w:bCs/>
          <w:color w:val="0070C0"/>
        </w:rPr>
        <w:lastRenderedPageBreak/>
        <w:t xml:space="preserve">PODMERILO </w:t>
      </w:r>
      <w:r>
        <w:rPr>
          <w:b/>
          <w:bCs/>
          <w:color w:val="0070C0"/>
        </w:rPr>
        <w:t>E</w:t>
      </w:r>
      <w:r w:rsidRPr="0074748C">
        <w:rPr>
          <w:b/>
          <w:bCs/>
          <w:color w:val="0070C0"/>
        </w:rPr>
        <w:t>:</w:t>
      </w:r>
      <w:r>
        <w:rPr>
          <w:b/>
          <w:bCs/>
          <w:color w:val="0070C0"/>
        </w:rPr>
        <w:t xml:space="preserve"> </w:t>
      </w:r>
      <w:r w:rsidR="008F17AA" w:rsidRPr="008F17AA">
        <w:rPr>
          <w:b/>
          <w:bCs/>
          <w:color w:val="0070C0"/>
        </w:rPr>
        <w:t xml:space="preserve">Kontinuiteta opravljanja zdravstvene dejavnosti na območju občine Piran glede na vrsto zdravstvene dejavnosti z vidika dostopnosti do zdravstvenih storitev </w:t>
      </w:r>
    </w:p>
    <w:p w14:paraId="5DF9B71E" w14:textId="77777777" w:rsidR="000E2E4D" w:rsidRDefault="000E2E4D" w:rsidP="00AA2E74"/>
    <w:p w14:paraId="79EA89AF" w14:textId="1171FC07" w:rsidR="00AC64C9" w:rsidRPr="00AC64C9" w:rsidRDefault="00AC64C9" w:rsidP="00AA2E74">
      <w:pPr>
        <w:rPr>
          <w:b/>
          <w:bCs/>
        </w:rPr>
      </w:pPr>
      <w:r w:rsidRPr="00AC64C9">
        <w:rPr>
          <w:b/>
          <w:bCs/>
        </w:rPr>
        <w:t>1. delodajalec</w:t>
      </w:r>
    </w:p>
    <w:tbl>
      <w:tblPr>
        <w:tblStyle w:val="Tabelamrea"/>
        <w:tblW w:w="0" w:type="auto"/>
        <w:tblLook w:val="04A0" w:firstRow="1" w:lastRow="0" w:firstColumn="1" w:lastColumn="0" w:noHBand="0" w:noVBand="1"/>
      </w:tblPr>
      <w:tblGrid>
        <w:gridCol w:w="3823"/>
        <w:gridCol w:w="5237"/>
      </w:tblGrid>
      <w:tr w:rsidR="00AC64C9" w14:paraId="64512D1B" w14:textId="77777777" w:rsidTr="00AC64C9">
        <w:tc>
          <w:tcPr>
            <w:tcW w:w="3823" w:type="dxa"/>
          </w:tcPr>
          <w:p w14:paraId="091A47B4" w14:textId="52081F1E" w:rsidR="00AC64C9" w:rsidRDefault="00AC64C9" w:rsidP="00AA2E74">
            <w:r w:rsidRPr="00AC64C9">
              <w:t>Naziv pravne osebe / Ime in priimek samostojnega ponudnika:</w:t>
            </w:r>
          </w:p>
        </w:tc>
        <w:tc>
          <w:tcPr>
            <w:tcW w:w="5237" w:type="dxa"/>
          </w:tcPr>
          <w:p w14:paraId="503D8CD8" w14:textId="77777777" w:rsidR="00AC64C9" w:rsidRDefault="00AC64C9" w:rsidP="00AA2E74"/>
        </w:tc>
      </w:tr>
      <w:tr w:rsidR="00AC64C9" w14:paraId="58690C42" w14:textId="77777777" w:rsidTr="00AC64C9">
        <w:tc>
          <w:tcPr>
            <w:tcW w:w="3823" w:type="dxa"/>
          </w:tcPr>
          <w:p w14:paraId="193C6191" w14:textId="067E988D" w:rsidR="00AC64C9" w:rsidRDefault="00AC64C9" w:rsidP="00AA2E74">
            <w:r w:rsidRPr="00AC64C9">
              <w:t>Naslov:</w:t>
            </w:r>
          </w:p>
        </w:tc>
        <w:tc>
          <w:tcPr>
            <w:tcW w:w="5237" w:type="dxa"/>
          </w:tcPr>
          <w:p w14:paraId="3C77BBB6" w14:textId="77777777" w:rsidR="00AC64C9" w:rsidRDefault="00AC64C9" w:rsidP="00AA2E74"/>
        </w:tc>
      </w:tr>
      <w:tr w:rsidR="00AC64C9" w14:paraId="7D1DA715" w14:textId="77777777" w:rsidTr="00AC64C9">
        <w:tc>
          <w:tcPr>
            <w:tcW w:w="3823" w:type="dxa"/>
          </w:tcPr>
          <w:p w14:paraId="51082355" w14:textId="54E318B0" w:rsidR="00AC64C9" w:rsidRDefault="00AC64C9" w:rsidP="00AA2E74">
            <w:r w:rsidRPr="00AC64C9">
              <w:t>Davčna št. / EMŠO:</w:t>
            </w:r>
          </w:p>
        </w:tc>
        <w:tc>
          <w:tcPr>
            <w:tcW w:w="5237" w:type="dxa"/>
          </w:tcPr>
          <w:p w14:paraId="4040482C" w14:textId="77777777" w:rsidR="00AC64C9" w:rsidRDefault="00AC64C9" w:rsidP="00AA2E74"/>
        </w:tc>
      </w:tr>
    </w:tbl>
    <w:p w14:paraId="48801214" w14:textId="77777777" w:rsidR="006506E3" w:rsidRDefault="006506E3" w:rsidP="00AA2E74"/>
    <w:tbl>
      <w:tblPr>
        <w:tblStyle w:val="Tabelamrea"/>
        <w:tblW w:w="0" w:type="auto"/>
        <w:tblLook w:val="04A0" w:firstRow="1" w:lastRow="0" w:firstColumn="1" w:lastColumn="0" w:noHBand="0" w:noVBand="1"/>
      </w:tblPr>
      <w:tblGrid>
        <w:gridCol w:w="3823"/>
        <w:gridCol w:w="5237"/>
      </w:tblGrid>
      <w:tr w:rsidR="00AC64C9" w14:paraId="2FC7ABD5" w14:textId="77777777" w:rsidTr="00AC64C9">
        <w:tc>
          <w:tcPr>
            <w:tcW w:w="3823" w:type="dxa"/>
          </w:tcPr>
          <w:p w14:paraId="42B8EFE4" w14:textId="7842C938" w:rsidR="00AC64C9" w:rsidRDefault="00AC64C9" w:rsidP="00160418">
            <w:r w:rsidRPr="00AC64C9">
              <w:t>Odgovorni nosilec zdravstvene dejavnosti:</w:t>
            </w:r>
          </w:p>
        </w:tc>
        <w:tc>
          <w:tcPr>
            <w:tcW w:w="5237" w:type="dxa"/>
          </w:tcPr>
          <w:p w14:paraId="4BD7C5AF" w14:textId="77777777" w:rsidR="00AC64C9" w:rsidRDefault="00AC64C9" w:rsidP="00160418"/>
        </w:tc>
      </w:tr>
      <w:tr w:rsidR="00AC64C9" w14:paraId="7F6745BE" w14:textId="77777777" w:rsidTr="00AC64C9">
        <w:tc>
          <w:tcPr>
            <w:tcW w:w="3823" w:type="dxa"/>
          </w:tcPr>
          <w:p w14:paraId="1A17DB61" w14:textId="314C3F02" w:rsidR="00AC64C9" w:rsidRDefault="00AC64C9" w:rsidP="00160418">
            <w:r w:rsidRPr="00AC64C9">
              <w:t>Poklicni naziv:</w:t>
            </w:r>
          </w:p>
        </w:tc>
        <w:tc>
          <w:tcPr>
            <w:tcW w:w="5237" w:type="dxa"/>
          </w:tcPr>
          <w:p w14:paraId="2047D947" w14:textId="77777777" w:rsidR="00AC64C9" w:rsidRDefault="00AC64C9" w:rsidP="00160418"/>
        </w:tc>
      </w:tr>
    </w:tbl>
    <w:p w14:paraId="22AD92CE" w14:textId="77777777" w:rsidR="00160418" w:rsidRDefault="00160418" w:rsidP="00160418"/>
    <w:p w14:paraId="246507AB" w14:textId="77777777" w:rsidR="00160418" w:rsidRDefault="00160418" w:rsidP="00160418">
      <w:r>
        <w:t>Podatki o opravljanju zdravstvene dejavnosti na območju Občine Piran oziroma Slovenske Istre:</w:t>
      </w:r>
    </w:p>
    <w:tbl>
      <w:tblPr>
        <w:tblStyle w:val="Tabelamrea"/>
        <w:tblW w:w="0" w:type="auto"/>
        <w:tblLook w:val="04A0" w:firstRow="1" w:lastRow="0" w:firstColumn="1" w:lastColumn="0" w:noHBand="0" w:noVBand="1"/>
      </w:tblPr>
      <w:tblGrid>
        <w:gridCol w:w="2409"/>
        <w:gridCol w:w="2484"/>
        <w:gridCol w:w="2249"/>
        <w:gridCol w:w="1918"/>
      </w:tblGrid>
      <w:tr w:rsidR="00AC64C9" w14:paraId="36EE8397" w14:textId="59FAA05F" w:rsidTr="00AC64C9">
        <w:tc>
          <w:tcPr>
            <w:tcW w:w="0" w:type="auto"/>
          </w:tcPr>
          <w:p w14:paraId="447BF70E" w14:textId="2142F5FA" w:rsidR="00AC64C9" w:rsidRDefault="00AC64C9" w:rsidP="00AC64C9">
            <w:pPr>
              <w:jc w:val="center"/>
            </w:pPr>
            <w:r w:rsidRPr="00AC64C9">
              <w:t>Lokacija izvajanja dejavnosti</w:t>
            </w:r>
          </w:p>
        </w:tc>
        <w:tc>
          <w:tcPr>
            <w:tcW w:w="0" w:type="auto"/>
          </w:tcPr>
          <w:p w14:paraId="62C1B7AA" w14:textId="3EBA8B97" w:rsidR="00AC64C9" w:rsidRDefault="00AC64C9" w:rsidP="00AC64C9">
            <w:pPr>
              <w:jc w:val="center"/>
            </w:pPr>
            <w:r w:rsidRPr="00AC64C9">
              <w:t>Vrsta zdravstvene dejavnosti</w:t>
            </w:r>
          </w:p>
        </w:tc>
        <w:tc>
          <w:tcPr>
            <w:tcW w:w="0" w:type="auto"/>
          </w:tcPr>
          <w:p w14:paraId="3CAFDDF5" w14:textId="19C46A0F" w:rsidR="00AC64C9" w:rsidRDefault="00AC64C9" w:rsidP="00AC64C9">
            <w:pPr>
              <w:jc w:val="center"/>
            </w:pPr>
            <w:r w:rsidRPr="00AC64C9">
              <w:t>Obdobje izvajanja (od–do)</w:t>
            </w:r>
          </w:p>
        </w:tc>
        <w:tc>
          <w:tcPr>
            <w:tcW w:w="0" w:type="auto"/>
          </w:tcPr>
          <w:p w14:paraId="7EE741D0" w14:textId="248F6F09" w:rsidR="00AC64C9" w:rsidRPr="00AC64C9" w:rsidRDefault="00AC64C9" w:rsidP="00AC64C9">
            <w:pPr>
              <w:jc w:val="center"/>
            </w:pPr>
            <w:r>
              <w:t>Število let in mesecev</w:t>
            </w:r>
          </w:p>
        </w:tc>
      </w:tr>
      <w:tr w:rsidR="00AC64C9" w14:paraId="7E2AD030" w14:textId="08D4B896" w:rsidTr="00AC64C9">
        <w:tc>
          <w:tcPr>
            <w:tcW w:w="0" w:type="auto"/>
          </w:tcPr>
          <w:p w14:paraId="773B0627" w14:textId="74E7B797" w:rsidR="00AC64C9" w:rsidRDefault="00AC64C9" w:rsidP="00AC64C9"/>
        </w:tc>
        <w:tc>
          <w:tcPr>
            <w:tcW w:w="0" w:type="auto"/>
          </w:tcPr>
          <w:p w14:paraId="2E67FF41" w14:textId="77777777" w:rsidR="00AC64C9" w:rsidRDefault="00AC64C9" w:rsidP="00AC64C9"/>
        </w:tc>
        <w:tc>
          <w:tcPr>
            <w:tcW w:w="0" w:type="auto"/>
          </w:tcPr>
          <w:p w14:paraId="66B82878" w14:textId="77777777" w:rsidR="00AC64C9" w:rsidRDefault="00AC64C9" w:rsidP="00AC64C9"/>
        </w:tc>
        <w:tc>
          <w:tcPr>
            <w:tcW w:w="0" w:type="auto"/>
          </w:tcPr>
          <w:p w14:paraId="63B9F4E2" w14:textId="77777777" w:rsidR="00AC64C9" w:rsidRDefault="00AC64C9" w:rsidP="00AC64C9"/>
        </w:tc>
      </w:tr>
      <w:tr w:rsidR="00AC64C9" w14:paraId="2BA46264" w14:textId="77777777" w:rsidTr="00AC64C9">
        <w:tc>
          <w:tcPr>
            <w:tcW w:w="0" w:type="auto"/>
          </w:tcPr>
          <w:p w14:paraId="597EE918" w14:textId="77777777" w:rsidR="00AC64C9" w:rsidRDefault="00AC64C9" w:rsidP="00AC64C9"/>
        </w:tc>
        <w:tc>
          <w:tcPr>
            <w:tcW w:w="0" w:type="auto"/>
          </w:tcPr>
          <w:p w14:paraId="74C11AED" w14:textId="77777777" w:rsidR="00AC64C9" w:rsidRDefault="00AC64C9" w:rsidP="00AC64C9"/>
        </w:tc>
        <w:tc>
          <w:tcPr>
            <w:tcW w:w="0" w:type="auto"/>
          </w:tcPr>
          <w:p w14:paraId="2F32F4CE" w14:textId="77777777" w:rsidR="00AC64C9" w:rsidRDefault="00AC64C9" w:rsidP="00AC64C9"/>
        </w:tc>
        <w:tc>
          <w:tcPr>
            <w:tcW w:w="0" w:type="auto"/>
          </w:tcPr>
          <w:p w14:paraId="50E63C4E" w14:textId="77777777" w:rsidR="00AC64C9" w:rsidRDefault="00AC64C9" w:rsidP="00AC64C9"/>
        </w:tc>
      </w:tr>
    </w:tbl>
    <w:p w14:paraId="52E3E8C9" w14:textId="77777777" w:rsidR="00160418" w:rsidRDefault="00160418" w:rsidP="00160418"/>
    <w:p w14:paraId="701CC49F" w14:textId="5C4DAB71" w:rsidR="00AC64C9" w:rsidRPr="00AC64C9" w:rsidRDefault="00AC64C9" w:rsidP="00AC64C9">
      <w:pPr>
        <w:rPr>
          <w:b/>
          <w:bCs/>
        </w:rPr>
      </w:pPr>
      <w:r>
        <w:rPr>
          <w:b/>
          <w:bCs/>
        </w:rPr>
        <w:t>2</w:t>
      </w:r>
      <w:r w:rsidRPr="00AC64C9">
        <w:rPr>
          <w:b/>
          <w:bCs/>
        </w:rPr>
        <w:t>. delodajalec</w:t>
      </w:r>
    </w:p>
    <w:tbl>
      <w:tblPr>
        <w:tblStyle w:val="Tabelamrea"/>
        <w:tblW w:w="0" w:type="auto"/>
        <w:tblLook w:val="04A0" w:firstRow="1" w:lastRow="0" w:firstColumn="1" w:lastColumn="0" w:noHBand="0" w:noVBand="1"/>
      </w:tblPr>
      <w:tblGrid>
        <w:gridCol w:w="3823"/>
        <w:gridCol w:w="5237"/>
      </w:tblGrid>
      <w:tr w:rsidR="00AC64C9" w14:paraId="6F2F9D27" w14:textId="77777777" w:rsidTr="0026449B">
        <w:tc>
          <w:tcPr>
            <w:tcW w:w="3823" w:type="dxa"/>
          </w:tcPr>
          <w:p w14:paraId="266B6A19" w14:textId="77777777" w:rsidR="00AC64C9" w:rsidRDefault="00AC64C9" w:rsidP="0026449B">
            <w:r w:rsidRPr="00AC64C9">
              <w:t>Naziv pravne osebe / Ime in priimek samostojnega ponudnika:</w:t>
            </w:r>
          </w:p>
        </w:tc>
        <w:tc>
          <w:tcPr>
            <w:tcW w:w="5237" w:type="dxa"/>
          </w:tcPr>
          <w:p w14:paraId="01D1F84F" w14:textId="77777777" w:rsidR="00AC64C9" w:rsidRDefault="00AC64C9" w:rsidP="0026449B"/>
        </w:tc>
      </w:tr>
      <w:tr w:rsidR="00AC64C9" w14:paraId="265F0931" w14:textId="77777777" w:rsidTr="0026449B">
        <w:tc>
          <w:tcPr>
            <w:tcW w:w="3823" w:type="dxa"/>
          </w:tcPr>
          <w:p w14:paraId="10ACD2B1" w14:textId="77777777" w:rsidR="00AC64C9" w:rsidRDefault="00AC64C9" w:rsidP="0026449B">
            <w:r w:rsidRPr="00AC64C9">
              <w:t>Naslov:</w:t>
            </w:r>
          </w:p>
        </w:tc>
        <w:tc>
          <w:tcPr>
            <w:tcW w:w="5237" w:type="dxa"/>
          </w:tcPr>
          <w:p w14:paraId="511B7B89" w14:textId="77777777" w:rsidR="00AC64C9" w:rsidRDefault="00AC64C9" w:rsidP="0026449B"/>
        </w:tc>
      </w:tr>
      <w:tr w:rsidR="00AC64C9" w14:paraId="15136A93" w14:textId="77777777" w:rsidTr="0026449B">
        <w:tc>
          <w:tcPr>
            <w:tcW w:w="3823" w:type="dxa"/>
          </w:tcPr>
          <w:p w14:paraId="26F06F26" w14:textId="77777777" w:rsidR="00AC64C9" w:rsidRDefault="00AC64C9" w:rsidP="0026449B">
            <w:r w:rsidRPr="00AC64C9">
              <w:t>Davčna št. / EMŠO:</w:t>
            </w:r>
          </w:p>
        </w:tc>
        <w:tc>
          <w:tcPr>
            <w:tcW w:w="5237" w:type="dxa"/>
          </w:tcPr>
          <w:p w14:paraId="70E4D02E" w14:textId="77777777" w:rsidR="00AC64C9" w:rsidRDefault="00AC64C9" w:rsidP="0026449B"/>
        </w:tc>
      </w:tr>
    </w:tbl>
    <w:p w14:paraId="24EC589B" w14:textId="77777777" w:rsidR="00AC64C9" w:rsidRDefault="00AC64C9" w:rsidP="00AC64C9"/>
    <w:tbl>
      <w:tblPr>
        <w:tblStyle w:val="Tabelamrea"/>
        <w:tblW w:w="0" w:type="auto"/>
        <w:tblLook w:val="04A0" w:firstRow="1" w:lastRow="0" w:firstColumn="1" w:lastColumn="0" w:noHBand="0" w:noVBand="1"/>
      </w:tblPr>
      <w:tblGrid>
        <w:gridCol w:w="3823"/>
        <w:gridCol w:w="5237"/>
      </w:tblGrid>
      <w:tr w:rsidR="00AC64C9" w14:paraId="1C191F05" w14:textId="77777777" w:rsidTr="0026449B">
        <w:tc>
          <w:tcPr>
            <w:tcW w:w="3823" w:type="dxa"/>
          </w:tcPr>
          <w:p w14:paraId="1A0FE590" w14:textId="77777777" w:rsidR="00AC64C9" w:rsidRDefault="00AC64C9" w:rsidP="0026449B">
            <w:r w:rsidRPr="00AC64C9">
              <w:t>Odgovorni nosilec zdravstvene dejavnosti:</w:t>
            </w:r>
          </w:p>
        </w:tc>
        <w:tc>
          <w:tcPr>
            <w:tcW w:w="5237" w:type="dxa"/>
          </w:tcPr>
          <w:p w14:paraId="6EE68214" w14:textId="77777777" w:rsidR="00AC64C9" w:rsidRDefault="00AC64C9" w:rsidP="0026449B"/>
        </w:tc>
      </w:tr>
      <w:tr w:rsidR="00AC64C9" w14:paraId="65CB5726" w14:textId="77777777" w:rsidTr="0026449B">
        <w:tc>
          <w:tcPr>
            <w:tcW w:w="3823" w:type="dxa"/>
          </w:tcPr>
          <w:p w14:paraId="0AC7D012" w14:textId="77777777" w:rsidR="00AC64C9" w:rsidRDefault="00AC64C9" w:rsidP="0026449B">
            <w:r w:rsidRPr="00AC64C9">
              <w:t>Poklicni naziv:</w:t>
            </w:r>
          </w:p>
        </w:tc>
        <w:tc>
          <w:tcPr>
            <w:tcW w:w="5237" w:type="dxa"/>
          </w:tcPr>
          <w:p w14:paraId="2E86006E" w14:textId="77777777" w:rsidR="00AC64C9" w:rsidRDefault="00AC64C9" w:rsidP="0026449B"/>
        </w:tc>
      </w:tr>
    </w:tbl>
    <w:p w14:paraId="1E4D03C9" w14:textId="77777777" w:rsidR="00AC64C9" w:rsidRDefault="00AC64C9" w:rsidP="00AC64C9"/>
    <w:p w14:paraId="1B68E294" w14:textId="77777777" w:rsidR="00AC64C9" w:rsidRDefault="00AC64C9" w:rsidP="00AC64C9">
      <w:r>
        <w:t>Podatki o opravljanju zdravstvene dejavnosti na območju Občine Piran oziroma Slovenske Istre:</w:t>
      </w:r>
    </w:p>
    <w:tbl>
      <w:tblPr>
        <w:tblStyle w:val="Tabelamrea"/>
        <w:tblW w:w="0" w:type="auto"/>
        <w:tblLook w:val="04A0" w:firstRow="1" w:lastRow="0" w:firstColumn="1" w:lastColumn="0" w:noHBand="0" w:noVBand="1"/>
      </w:tblPr>
      <w:tblGrid>
        <w:gridCol w:w="2409"/>
        <w:gridCol w:w="2484"/>
        <w:gridCol w:w="2249"/>
        <w:gridCol w:w="1918"/>
      </w:tblGrid>
      <w:tr w:rsidR="00AC64C9" w14:paraId="2D270098" w14:textId="77777777" w:rsidTr="0026449B">
        <w:tc>
          <w:tcPr>
            <w:tcW w:w="0" w:type="auto"/>
          </w:tcPr>
          <w:p w14:paraId="21C8F639" w14:textId="77777777" w:rsidR="00AC64C9" w:rsidRDefault="00AC64C9" w:rsidP="0026449B">
            <w:pPr>
              <w:jc w:val="center"/>
            </w:pPr>
            <w:r w:rsidRPr="00AC64C9">
              <w:t>Lokacija izvajanja dejavnosti</w:t>
            </w:r>
          </w:p>
        </w:tc>
        <w:tc>
          <w:tcPr>
            <w:tcW w:w="0" w:type="auto"/>
          </w:tcPr>
          <w:p w14:paraId="359AB3DC" w14:textId="77777777" w:rsidR="00AC64C9" w:rsidRDefault="00AC64C9" w:rsidP="0026449B">
            <w:pPr>
              <w:jc w:val="center"/>
            </w:pPr>
            <w:r w:rsidRPr="00AC64C9">
              <w:t>Vrsta zdravstvene dejavnosti</w:t>
            </w:r>
          </w:p>
        </w:tc>
        <w:tc>
          <w:tcPr>
            <w:tcW w:w="0" w:type="auto"/>
          </w:tcPr>
          <w:p w14:paraId="0AF2DFE2" w14:textId="77777777" w:rsidR="00AC64C9" w:rsidRDefault="00AC64C9" w:rsidP="0026449B">
            <w:pPr>
              <w:jc w:val="center"/>
            </w:pPr>
            <w:r w:rsidRPr="00AC64C9">
              <w:t>Obdobje izvajanja (od–do)</w:t>
            </w:r>
          </w:p>
        </w:tc>
        <w:tc>
          <w:tcPr>
            <w:tcW w:w="0" w:type="auto"/>
          </w:tcPr>
          <w:p w14:paraId="2283963A" w14:textId="77777777" w:rsidR="00AC64C9" w:rsidRPr="00AC64C9" w:rsidRDefault="00AC64C9" w:rsidP="0026449B">
            <w:pPr>
              <w:jc w:val="center"/>
            </w:pPr>
            <w:r>
              <w:t>Število let in mesecev</w:t>
            </w:r>
          </w:p>
        </w:tc>
      </w:tr>
      <w:tr w:rsidR="00AC64C9" w14:paraId="28142DF8" w14:textId="77777777" w:rsidTr="0026449B">
        <w:tc>
          <w:tcPr>
            <w:tcW w:w="0" w:type="auto"/>
          </w:tcPr>
          <w:p w14:paraId="4C4E92AC" w14:textId="77777777" w:rsidR="00AC64C9" w:rsidRDefault="00AC64C9" w:rsidP="0026449B"/>
        </w:tc>
        <w:tc>
          <w:tcPr>
            <w:tcW w:w="0" w:type="auto"/>
          </w:tcPr>
          <w:p w14:paraId="7D5DA6F3" w14:textId="77777777" w:rsidR="00AC64C9" w:rsidRDefault="00AC64C9" w:rsidP="0026449B"/>
        </w:tc>
        <w:tc>
          <w:tcPr>
            <w:tcW w:w="0" w:type="auto"/>
          </w:tcPr>
          <w:p w14:paraId="0CDAA9A6" w14:textId="77777777" w:rsidR="00AC64C9" w:rsidRDefault="00AC64C9" w:rsidP="0026449B"/>
        </w:tc>
        <w:tc>
          <w:tcPr>
            <w:tcW w:w="0" w:type="auto"/>
          </w:tcPr>
          <w:p w14:paraId="3BAAF20A" w14:textId="77777777" w:rsidR="00AC64C9" w:rsidRDefault="00AC64C9" w:rsidP="0026449B"/>
        </w:tc>
      </w:tr>
      <w:tr w:rsidR="00AC64C9" w14:paraId="444445E0" w14:textId="77777777" w:rsidTr="0026449B">
        <w:tc>
          <w:tcPr>
            <w:tcW w:w="0" w:type="auto"/>
          </w:tcPr>
          <w:p w14:paraId="29344FBF" w14:textId="77777777" w:rsidR="00AC64C9" w:rsidRDefault="00AC64C9" w:rsidP="0026449B"/>
        </w:tc>
        <w:tc>
          <w:tcPr>
            <w:tcW w:w="0" w:type="auto"/>
          </w:tcPr>
          <w:p w14:paraId="56E42542" w14:textId="77777777" w:rsidR="00AC64C9" w:rsidRDefault="00AC64C9" w:rsidP="0026449B"/>
        </w:tc>
        <w:tc>
          <w:tcPr>
            <w:tcW w:w="0" w:type="auto"/>
          </w:tcPr>
          <w:p w14:paraId="09762AC6" w14:textId="77777777" w:rsidR="00AC64C9" w:rsidRDefault="00AC64C9" w:rsidP="0026449B"/>
        </w:tc>
        <w:tc>
          <w:tcPr>
            <w:tcW w:w="0" w:type="auto"/>
          </w:tcPr>
          <w:p w14:paraId="1553A096" w14:textId="77777777" w:rsidR="00AC64C9" w:rsidRDefault="00AC64C9" w:rsidP="0026449B"/>
        </w:tc>
      </w:tr>
    </w:tbl>
    <w:p w14:paraId="0A8DE235" w14:textId="77777777" w:rsidR="00AC64C9" w:rsidRDefault="00AC64C9" w:rsidP="00AC64C9"/>
    <w:p w14:paraId="4A85727A" w14:textId="3A25AEC4" w:rsidR="00AC64C9" w:rsidRDefault="00AC64C9" w:rsidP="00AC64C9">
      <w:r>
        <w:t>(*po potrebi dodajte več delodajalcev)</w:t>
      </w:r>
    </w:p>
    <w:p w14:paraId="5D732A57" w14:textId="77777777" w:rsidR="00160418" w:rsidRDefault="00160418" w:rsidP="00160418"/>
    <w:p w14:paraId="1B3D1E72" w14:textId="7BE80019" w:rsidR="00160418" w:rsidRDefault="00AC64C9" w:rsidP="00AC64C9">
      <w:pPr>
        <w:jc w:val="both"/>
      </w:pPr>
      <w:r w:rsidRPr="00AC64C9">
        <w:t>Spodaj podpisani v imenu ponudnika izjavljamo, da bomo na zahtevo koncedenta v fazi pregleda ponudbe ali izvajanja koncesije predloži</w:t>
      </w:r>
      <w:r>
        <w:t>l</w:t>
      </w:r>
      <w:r w:rsidRPr="00AC64C9">
        <w:t xml:space="preserve"> dokazila o neprekinjenem opravljanju dejavnosti na območju občine Piran in/ ali na območju Slovenske Istre</w:t>
      </w:r>
      <w:r>
        <w:t>.</w:t>
      </w:r>
    </w:p>
    <w:p w14:paraId="2162193D" w14:textId="77777777" w:rsidR="00AA2E74" w:rsidRDefault="00AA2E74" w:rsidP="00AA2E74"/>
    <w:p w14:paraId="116C9666" w14:textId="77777777" w:rsidR="005F757C" w:rsidRDefault="005F757C" w:rsidP="00A1213E"/>
    <w:p w14:paraId="28C3BA0F" w14:textId="1D12145A" w:rsidR="006506E3" w:rsidRDefault="006506E3">
      <w:pPr>
        <w:rPr>
          <w:b/>
        </w:rPr>
      </w:pPr>
      <w:r>
        <w:rPr>
          <w:b/>
        </w:rPr>
        <w:br w:type="page"/>
      </w:r>
    </w:p>
    <w:p w14:paraId="22F35FBE" w14:textId="3E1C79DB" w:rsidR="006506E3" w:rsidRPr="0074748C" w:rsidRDefault="006506E3" w:rsidP="006506E3">
      <w:pPr>
        <w:jc w:val="both"/>
        <w:rPr>
          <w:b/>
          <w:bCs/>
          <w:color w:val="0070C0"/>
        </w:rPr>
      </w:pPr>
      <w:r w:rsidRPr="0074748C">
        <w:rPr>
          <w:b/>
          <w:bCs/>
          <w:color w:val="0070C0"/>
        </w:rPr>
        <w:lastRenderedPageBreak/>
        <w:t xml:space="preserve">PODMERILO </w:t>
      </w:r>
      <w:r w:rsidR="002E3358">
        <w:rPr>
          <w:b/>
          <w:bCs/>
          <w:color w:val="0070C0"/>
        </w:rPr>
        <w:t>F</w:t>
      </w:r>
      <w:r w:rsidRPr="0074748C">
        <w:rPr>
          <w:b/>
          <w:bCs/>
          <w:color w:val="0070C0"/>
        </w:rPr>
        <w:t>:</w:t>
      </w:r>
      <w:r>
        <w:rPr>
          <w:b/>
          <w:bCs/>
          <w:color w:val="0070C0"/>
        </w:rPr>
        <w:t xml:space="preserve"> </w:t>
      </w:r>
      <w:r w:rsidR="003A0FA3" w:rsidRPr="003A0FA3">
        <w:rPr>
          <w:b/>
          <w:bCs/>
          <w:color w:val="0070C0"/>
        </w:rPr>
        <w:t>Pričetek izvajanja koncesijske dejavnosti</w:t>
      </w:r>
    </w:p>
    <w:p w14:paraId="59A39177" w14:textId="77777777" w:rsidR="00C65D3B" w:rsidRDefault="00C65D3B" w:rsidP="006506E3">
      <w:pPr>
        <w:rPr>
          <w:b/>
        </w:rPr>
      </w:pPr>
    </w:p>
    <w:p w14:paraId="717D7344" w14:textId="6C2B5E9A" w:rsidR="00C65D3B" w:rsidRDefault="002E3358" w:rsidP="002E3358">
      <w:pPr>
        <w:jc w:val="both"/>
      </w:pPr>
      <w:r>
        <w:t xml:space="preserve">Spodaj podpisani v imenu ponudnika izjavljamo, da bomo zdravstveni dejavnost, ki je predmet koncesije, </w:t>
      </w:r>
      <w:r w:rsidR="003E760C">
        <w:t>pričeli izvajati v</w:t>
      </w:r>
      <w:r w:rsidR="00C41668">
        <w:t xml:space="preserve"> spodaj navedenem</w:t>
      </w:r>
      <w:r w:rsidR="003E760C">
        <w:t xml:space="preserve"> roku:</w:t>
      </w:r>
    </w:p>
    <w:p w14:paraId="0F9EFD31" w14:textId="77777777" w:rsidR="003E760C" w:rsidRDefault="003E760C" w:rsidP="002E3358">
      <w:pPr>
        <w:jc w:val="both"/>
      </w:pPr>
    </w:p>
    <w:tbl>
      <w:tblPr>
        <w:tblStyle w:val="Tabelamrea"/>
        <w:tblW w:w="0" w:type="auto"/>
        <w:tblLook w:val="04A0" w:firstRow="1" w:lastRow="0" w:firstColumn="1" w:lastColumn="0" w:noHBand="0" w:noVBand="1"/>
      </w:tblPr>
      <w:tblGrid>
        <w:gridCol w:w="4530"/>
        <w:gridCol w:w="1986"/>
      </w:tblGrid>
      <w:tr w:rsidR="00265FEF" w14:paraId="114EDA6E" w14:textId="77777777" w:rsidTr="00265FEF">
        <w:trPr>
          <w:trHeight w:val="533"/>
        </w:trPr>
        <w:tc>
          <w:tcPr>
            <w:tcW w:w="4530" w:type="dxa"/>
            <w:vAlign w:val="center"/>
          </w:tcPr>
          <w:p w14:paraId="1D23D00B" w14:textId="566D6BEC" w:rsidR="00C41668" w:rsidRPr="00265FEF" w:rsidRDefault="00C41668" w:rsidP="00265FEF">
            <w:pPr>
              <w:rPr>
                <w:b/>
                <w:bCs/>
              </w:rPr>
            </w:pPr>
            <w:r w:rsidRPr="00265FEF">
              <w:rPr>
                <w:b/>
                <w:bCs/>
              </w:rPr>
              <w:t>Pričetek izvajanja koncesijske dejavnosti</w:t>
            </w:r>
          </w:p>
        </w:tc>
        <w:tc>
          <w:tcPr>
            <w:tcW w:w="1986" w:type="dxa"/>
            <w:vAlign w:val="center"/>
          </w:tcPr>
          <w:p w14:paraId="3DDE3974" w14:textId="7667A25E" w:rsidR="00C41668" w:rsidRPr="00265FEF" w:rsidRDefault="00C41668" w:rsidP="00C41668">
            <w:pPr>
              <w:rPr>
                <w:b/>
                <w:bCs/>
              </w:rPr>
            </w:pPr>
            <w:r w:rsidRPr="00265FEF">
              <w:rPr>
                <w:b/>
                <w:bCs/>
              </w:rPr>
              <w:t>… dni</w:t>
            </w:r>
            <w:ins w:id="1" w:author="nina pekolj" w:date="2025-08-24T09:02:00Z">
              <w:r w:rsidRPr="00265FEF">
                <w:rPr>
                  <w:b/>
                  <w:bCs/>
                </w:rPr>
                <w:t>*</w:t>
              </w:r>
            </w:ins>
          </w:p>
        </w:tc>
      </w:tr>
    </w:tbl>
    <w:p w14:paraId="3557D7F3" w14:textId="3A92969C" w:rsidR="00C41668" w:rsidRDefault="000667C0" w:rsidP="002E3358">
      <w:pPr>
        <w:jc w:val="both"/>
      </w:pPr>
      <w:r>
        <w:t xml:space="preserve">*Skrajni rok za pričetek izvajanja koncesijske dejavnosti je 120 dni od datum sklenitve pogodbe z ZZZS. </w:t>
      </w:r>
      <w:r w:rsidR="00265FEF" w:rsidRPr="00265FEF">
        <w:t>V primeru, da bo ponujeni rok pričetka izvajanja koncesijske dejavnosti daljši od 120 dni, bo ponudba izločena iz nadaljnjega postopka javnega razpisa</w:t>
      </w:r>
    </w:p>
    <w:p w14:paraId="06664B16" w14:textId="77777777" w:rsidR="00C41668" w:rsidRDefault="00C41668" w:rsidP="002E3358">
      <w:pPr>
        <w:jc w:val="both"/>
      </w:pPr>
    </w:p>
    <w:p w14:paraId="2E925C13" w14:textId="77777777" w:rsidR="00C65D3B" w:rsidRDefault="00C65D3B" w:rsidP="008C0660">
      <w:pPr>
        <w:jc w:val="center"/>
        <w:rPr>
          <w:b/>
        </w:rPr>
      </w:pPr>
    </w:p>
    <w:p w14:paraId="0305FFE7" w14:textId="77777777" w:rsidR="00C65D3B" w:rsidRDefault="00C65D3B" w:rsidP="008C0660">
      <w:pPr>
        <w:jc w:val="center"/>
        <w:rPr>
          <w:b/>
        </w:rPr>
      </w:pPr>
    </w:p>
    <w:p w14:paraId="106CEB4F" w14:textId="77777777" w:rsidR="00C65D3B" w:rsidRDefault="00C65D3B" w:rsidP="008C0660">
      <w:pPr>
        <w:jc w:val="center"/>
        <w:rPr>
          <w:b/>
        </w:rPr>
      </w:pPr>
    </w:p>
    <w:p w14:paraId="39FC065A" w14:textId="77777777" w:rsidR="00C65D3B" w:rsidRDefault="00C65D3B" w:rsidP="008C0660">
      <w:pPr>
        <w:jc w:val="center"/>
        <w:rPr>
          <w:b/>
        </w:rPr>
      </w:pPr>
    </w:p>
    <w:p w14:paraId="6A38F64E" w14:textId="77777777" w:rsidR="00C65D3B" w:rsidRDefault="00C65D3B" w:rsidP="008C0660">
      <w:pPr>
        <w:jc w:val="center"/>
        <w:rPr>
          <w:b/>
        </w:rPr>
      </w:pPr>
    </w:p>
    <w:p w14:paraId="61FE8F86" w14:textId="77777777" w:rsidR="00C65D3B" w:rsidRDefault="00C65D3B" w:rsidP="008C0660">
      <w:pPr>
        <w:jc w:val="center"/>
        <w:rPr>
          <w:b/>
        </w:rPr>
      </w:pPr>
    </w:p>
    <w:p w14:paraId="6E773379" w14:textId="77777777" w:rsidR="00C65D3B" w:rsidRDefault="00C65D3B" w:rsidP="008C0660">
      <w:pPr>
        <w:jc w:val="center"/>
        <w:rPr>
          <w:b/>
        </w:rPr>
      </w:pPr>
    </w:p>
    <w:p w14:paraId="52836429" w14:textId="77777777" w:rsidR="00A620A3" w:rsidRDefault="00A620A3">
      <w:pPr>
        <w:rPr>
          <w:b/>
          <w:bCs/>
          <w:color w:val="0070C0"/>
        </w:rPr>
      </w:pPr>
      <w:r>
        <w:rPr>
          <w:b/>
          <w:bCs/>
          <w:color w:val="0070C0"/>
        </w:rPr>
        <w:br w:type="page"/>
      </w:r>
    </w:p>
    <w:p w14:paraId="04DC7339" w14:textId="4B3BDC68" w:rsidR="00E962C4" w:rsidRPr="0074748C" w:rsidRDefault="00E962C4" w:rsidP="00E962C4">
      <w:pPr>
        <w:jc w:val="both"/>
        <w:rPr>
          <w:b/>
          <w:bCs/>
          <w:color w:val="0070C0"/>
        </w:rPr>
      </w:pPr>
      <w:r w:rsidRPr="0074748C">
        <w:rPr>
          <w:b/>
          <w:bCs/>
          <w:color w:val="0070C0"/>
        </w:rPr>
        <w:lastRenderedPageBreak/>
        <w:t xml:space="preserve">PODMERILO </w:t>
      </w:r>
      <w:r>
        <w:rPr>
          <w:b/>
          <w:bCs/>
          <w:color w:val="0070C0"/>
        </w:rPr>
        <w:t>G</w:t>
      </w:r>
      <w:r w:rsidRPr="0074748C">
        <w:rPr>
          <w:b/>
          <w:bCs/>
          <w:color w:val="0070C0"/>
        </w:rPr>
        <w:t>:</w:t>
      </w:r>
      <w:r>
        <w:rPr>
          <w:b/>
          <w:bCs/>
          <w:color w:val="0070C0"/>
        </w:rPr>
        <w:t xml:space="preserve"> </w:t>
      </w:r>
      <w:r w:rsidR="006E4256" w:rsidRPr="006E4256">
        <w:rPr>
          <w:b/>
          <w:bCs/>
          <w:color w:val="0070C0"/>
        </w:rPr>
        <w:t>Obseg ponujenih dodatnih zdravstvenih dejavnosti</w:t>
      </w:r>
    </w:p>
    <w:p w14:paraId="183D160B" w14:textId="77777777" w:rsidR="00E962C4" w:rsidRDefault="00E962C4" w:rsidP="00E962C4">
      <w:pPr>
        <w:rPr>
          <w:b/>
        </w:rPr>
      </w:pPr>
    </w:p>
    <w:p w14:paraId="7A8370A5" w14:textId="3F61C649" w:rsidR="00E962C4" w:rsidRDefault="00E962C4" w:rsidP="00E962C4">
      <w:pPr>
        <w:jc w:val="both"/>
      </w:pPr>
      <w:r>
        <w:t xml:space="preserve">Spodaj podpisani v imenu ponudnika izjavljamo, da bomo </w:t>
      </w:r>
      <w:r w:rsidR="006E4256">
        <w:t>izvajali predmet koncesije v razpisanem obsegu</w:t>
      </w:r>
      <w:r w:rsidR="007A4F84">
        <w:t xml:space="preserve"> </w:t>
      </w:r>
      <w:r w:rsidR="007A4F84" w:rsidRPr="007A4F84">
        <w:t>in zagotavl</w:t>
      </w:r>
      <w:r w:rsidR="007A4F84">
        <w:t>jali</w:t>
      </w:r>
      <w:r w:rsidR="007A4F84" w:rsidRPr="007A4F84">
        <w:t xml:space="preserve"> drug</w:t>
      </w:r>
      <w:r w:rsidR="007A4F84">
        <w:t>e</w:t>
      </w:r>
      <w:r w:rsidR="007A4F84" w:rsidRPr="007A4F84">
        <w:t xml:space="preserve"> zdravstven</w:t>
      </w:r>
      <w:r w:rsidR="007A4F84">
        <w:t>e</w:t>
      </w:r>
      <w:r w:rsidR="007A4F84" w:rsidRPr="007A4F84">
        <w:t xml:space="preserve"> dejavnosti skladno s 36. členom ZZDej</w:t>
      </w:r>
      <w:r w:rsidR="006E4256">
        <w:t>. Poleg navedenega izjavljamo in se zavezujemo, da bomo ponudili dodatne storitve oz. zdravstvene dejavnosti in sicer:</w:t>
      </w:r>
    </w:p>
    <w:p w14:paraId="1F85632D" w14:textId="77777777" w:rsidR="00E962C4" w:rsidRDefault="00E962C4" w:rsidP="00E962C4">
      <w:pPr>
        <w:jc w:val="both"/>
      </w:pPr>
    </w:p>
    <w:p w14:paraId="5B3A8B4A" w14:textId="591F67CF" w:rsidR="00E962C4" w:rsidRPr="003E760C" w:rsidRDefault="00E962C4" w:rsidP="00E962C4">
      <w:pPr>
        <w:jc w:val="both"/>
        <w:rPr>
          <w:b/>
          <w:color w:val="7F7F7F" w:themeColor="text1" w:themeTint="80"/>
        </w:rPr>
      </w:pPr>
      <w:r w:rsidRPr="003E760C">
        <w:rPr>
          <w:color w:val="7F7F7F" w:themeColor="text1" w:themeTint="80"/>
        </w:rPr>
        <w:t>(Ustrezno označite)</w:t>
      </w:r>
    </w:p>
    <w:p w14:paraId="6FFE7CD5" w14:textId="77777777" w:rsidR="00E962C4" w:rsidRDefault="00E962C4" w:rsidP="00E962C4">
      <w:pPr>
        <w:rPr>
          <w:b/>
        </w:rPr>
      </w:pPr>
    </w:p>
    <w:p w14:paraId="5AD7FC3B" w14:textId="0565AE05" w:rsidR="00C65D3B" w:rsidRDefault="00E962C4" w:rsidP="00A0477C">
      <w:pPr>
        <w:ind w:left="708"/>
        <w:jc w:val="both"/>
        <w:rPr>
          <w:b/>
        </w:rPr>
      </w:pPr>
      <w:r w:rsidRPr="007018C5">
        <w:rPr>
          <w:b/>
        </w:rPr>
        <w:sym w:font="Wingdings" w:char="F06F"/>
      </w:r>
      <w:r w:rsidRPr="007018C5">
        <w:rPr>
          <w:b/>
        </w:rPr>
        <w:t xml:space="preserve"> </w:t>
      </w:r>
      <w:r w:rsidR="00527969">
        <w:rPr>
          <w:b/>
        </w:rPr>
        <w:t>omogočili bomo o</w:t>
      </w:r>
      <w:r w:rsidR="00527969" w:rsidRPr="00527969">
        <w:rPr>
          <w:b/>
        </w:rPr>
        <w:t>pravljanje praktičnega pouka učencem in študentom ter pripravništv</w:t>
      </w:r>
      <w:r w:rsidR="00527969">
        <w:rPr>
          <w:b/>
        </w:rPr>
        <w:t>o</w:t>
      </w:r>
      <w:r w:rsidR="00527969" w:rsidRPr="00527969">
        <w:rPr>
          <w:b/>
        </w:rPr>
        <w:t>, sekundariat in specializacij</w:t>
      </w:r>
      <w:r w:rsidR="00527969">
        <w:rPr>
          <w:b/>
        </w:rPr>
        <w:t>o</w:t>
      </w:r>
      <w:r w:rsidR="00527969" w:rsidRPr="00527969">
        <w:rPr>
          <w:b/>
        </w:rPr>
        <w:t xml:space="preserve"> v skladu s svojo dejavnostjo in s programom izobraževanja, skladno z 37. členom ZZDej</w:t>
      </w:r>
      <w:r w:rsidR="0008358D">
        <w:rPr>
          <w:b/>
        </w:rPr>
        <w:t>;*</w:t>
      </w:r>
    </w:p>
    <w:p w14:paraId="0CC5BC16" w14:textId="77777777" w:rsidR="00A0477C" w:rsidRDefault="00A0477C" w:rsidP="005B11D1">
      <w:pPr>
        <w:jc w:val="both"/>
        <w:rPr>
          <w:b/>
        </w:rPr>
      </w:pPr>
    </w:p>
    <w:p w14:paraId="196E7E54" w14:textId="54C0D985" w:rsidR="00A0477C" w:rsidRPr="00A0477C" w:rsidRDefault="0008358D" w:rsidP="00A0477C">
      <w:pPr>
        <w:ind w:left="1416"/>
        <w:jc w:val="both"/>
        <w:rPr>
          <w:bCs/>
        </w:rPr>
      </w:pPr>
      <w:r>
        <w:rPr>
          <w:bCs/>
        </w:rPr>
        <w:t>*</w:t>
      </w:r>
      <w:r w:rsidR="00A0477C" w:rsidRPr="00A0477C">
        <w:rPr>
          <w:bCs/>
        </w:rPr>
        <w:t>Opomba: Ponudnik bo moral, v primeru da mu bo podeljena koncesija na tem javnem razpisu, zagotavljati opravljanje praktičnega pouka v skladu s 37. členom ZZDej ves čas trajanja koncesijske pogodbe</w:t>
      </w:r>
    </w:p>
    <w:p w14:paraId="5B67E2FA" w14:textId="77777777" w:rsidR="005B11D1" w:rsidRDefault="005B11D1" w:rsidP="005B11D1">
      <w:pPr>
        <w:jc w:val="both"/>
        <w:rPr>
          <w:b/>
        </w:rPr>
      </w:pPr>
    </w:p>
    <w:p w14:paraId="0AA610D3" w14:textId="77777777" w:rsidR="005B11D1" w:rsidRDefault="005B11D1" w:rsidP="005B11D1">
      <w:pPr>
        <w:jc w:val="both"/>
        <w:rPr>
          <w:b/>
        </w:rPr>
      </w:pPr>
    </w:p>
    <w:p w14:paraId="5D5D14D6" w14:textId="3DD65553" w:rsidR="00A0477C" w:rsidRDefault="00A0477C" w:rsidP="008045BF">
      <w:pPr>
        <w:ind w:left="705"/>
        <w:jc w:val="both"/>
        <w:rPr>
          <w:b/>
        </w:rPr>
      </w:pPr>
      <w:r w:rsidRPr="007018C5">
        <w:rPr>
          <w:b/>
        </w:rPr>
        <w:sym w:font="Wingdings" w:char="F06F"/>
      </w:r>
      <w:r>
        <w:rPr>
          <w:b/>
        </w:rPr>
        <w:t xml:space="preserve"> </w:t>
      </w:r>
      <w:r w:rsidR="008045BF">
        <w:rPr>
          <w:b/>
        </w:rPr>
        <w:t>z</w:t>
      </w:r>
      <w:r w:rsidR="008045BF" w:rsidRPr="008045BF">
        <w:rPr>
          <w:b/>
        </w:rPr>
        <w:t>agotavlja</w:t>
      </w:r>
      <w:r w:rsidR="008045BF">
        <w:rPr>
          <w:b/>
        </w:rPr>
        <w:t xml:space="preserve">li bomo </w:t>
      </w:r>
      <w:r w:rsidR="008045BF" w:rsidRPr="008045BF">
        <w:rPr>
          <w:b/>
        </w:rPr>
        <w:t>drug</w:t>
      </w:r>
      <w:r w:rsidR="008045BF">
        <w:rPr>
          <w:b/>
        </w:rPr>
        <w:t>e</w:t>
      </w:r>
      <w:r w:rsidR="008045BF" w:rsidRPr="008045BF">
        <w:rPr>
          <w:b/>
        </w:rPr>
        <w:t xml:space="preserve"> zdravstven</w:t>
      </w:r>
      <w:r w:rsidR="008045BF">
        <w:rPr>
          <w:b/>
        </w:rPr>
        <w:t>e</w:t>
      </w:r>
      <w:r w:rsidR="008045BF" w:rsidRPr="008045BF">
        <w:rPr>
          <w:b/>
        </w:rPr>
        <w:t xml:space="preserve"> dejavnosti, namenjen</w:t>
      </w:r>
      <w:r w:rsidR="008045BF">
        <w:rPr>
          <w:b/>
        </w:rPr>
        <w:t>e</w:t>
      </w:r>
      <w:r w:rsidR="008045BF" w:rsidRPr="008045BF">
        <w:rPr>
          <w:b/>
        </w:rPr>
        <w:t xml:space="preserve"> otrokom in </w:t>
      </w:r>
      <w:r w:rsidR="00D8771F">
        <w:rPr>
          <w:b/>
        </w:rPr>
        <w:t>šolarjem</w:t>
      </w:r>
      <w:r w:rsidR="008045BF" w:rsidRPr="008045BF">
        <w:rPr>
          <w:b/>
        </w:rPr>
        <w:t>, ki se financira</w:t>
      </w:r>
      <w:r w:rsidR="00E31AA5">
        <w:rPr>
          <w:b/>
        </w:rPr>
        <w:t>jo</w:t>
      </w:r>
      <w:r w:rsidR="008045BF" w:rsidRPr="008045BF">
        <w:rPr>
          <w:b/>
        </w:rPr>
        <w:t xml:space="preserve"> po tržnih načelih iz sredstev uporabnikov zdravstvenih storitev ali preko njihovih zavarovalnic</w:t>
      </w:r>
      <w:r w:rsidR="0008358D">
        <w:rPr>
          <w:b/>
        </w:rPr>
        <w:t>**</w:t>
      </w:r>
      <w:r w:rsidR="00E84AB4">
        <w:rPr>
          <w:b/>
        </w:rPr>
        <w:t>, in sicer naslednje dejavnosti:</w:t>
      </w:r>
    </w:p>
    <w:p w14:paraId="2F1340B6" w14:textId="77777777" w:rsidR="00E84AB4" w:rsidRDefault="00E84AB4" w:rsidP="008045BF">
      <w:pPr>
        <w:ind w:left="705"/>
        <w:jc w:val="both"/>
        <w:rPr>
          <w:b/>
        </w:rPr>
      </w:pPr>
    </w:p>
    <w:tbl>
      <w:tblPr>
        <w:tblStyle w:val="Tabelamrea"/>
        <w:tblW w:w="8362" w:type="dxa"/>
        <w:tblInd w:w="705" w:type="dxa"/>
        <w:tblLook w:val="04A0" w:firstRow="1" w:lastRow="0" w:firstColumn="1" w:lastColumn="0" w:noHBand="0" w:noVBand="1"/>
      </w:tblPr>
      <w:tblGrid>
        <w:gridCol w:w="8362"/>
      </w:tblGrid>
      <w:tr w:rsidR="00E84AB4" w14:paraId="1C72CC13" w14:textId="77777777" w:rsidTr="000A63C7">
        <w:trPr>
          <w:trHeight w:val="397"/>
        </w:trPr>
        <w:tc>
          <w:tcPr>
            <w:tcW w:w="8362" w:type="dxa"/>
            <w:vAlign w:val="center"/>
          </w:tcPr>
          <w:p w14:paraId="4813034F" w14:textId="09C12E45" w:rsidR="00E84AB4" w:rsidRPr="00EE1DC3" w:rsidRDefault="000A63C7" w:rsidP="000A63C7">
            <w:pPr>
              <w:pStyle w:val="Odstavekseznama"/>
              <w:numPr>
                <w:ilvl w:val="0"/>
                <w:numId w:val="29"/>
              </w:numPr>
              <w:rPr>
                <w:bCs/>
              </w:rPr>
            </w:pPr>
            <w:r>
              <w:rPr>
                <w:bCs/>
              </w:rPr>
              <w:t>...</w:t>
            </w:r>
          </w:p>
        </w:tc>
      </w:tr>
      <w:tr w:rsidR="00E84AB4" w14:paraId="0ADCB0AE" w14:textId="77777777" w:rsidTr="000A63C7">
        <w:trPr>
          <w:trHeight w:val="397"/>
        </w:trPr>
        <w:tc>
          <w:tcPr>
            <w:tcW w:w="8362" w:type="dxa"/>
            <w:vAlign w:val="center"/>
          </w:tcPr>
          <w:p w14:paraId="7B0BB2F1" w14:textId="6C9442FA" w:rsidR="00E84AB4" w:rsidRPr="00EE1DC3" w:rsidRDefault="00E84AB4" w:rsidP="000A63C7">
            <w:pPr>
              <w:pStyle w:val="Odstavekseznama"/>
              <w:numPr>
                <w:ilvl w:val="0"/>
                <w:numId w:val="29"/>
              </w:numPr>
              <w:rPr>
                <w:bCs/>
              </w:rPr>
            </w:pPr>
            <w:r w:rsidRPr="00EE1DC3">
              <w:rPr>
                <w:bCs/>
              </w:rPr>
              <w:t>…</w:t>
            </w:r>
          </w:p>
        </w:tc>
      </w:tr>
      <w:tr w:rsidR="00E84AB4" w14:paraId="7DF159F4" w14:textId="77777777" w:rsidTr="000A63C7">
        <w:trPr>
          <w:trHeight w:val="397"/>
        </w:trPr>
        <w:tc>
          <w:tcPr>
            <w:tcW w:w="8362" w:type="dxa"/>
            <w:vAlign w:val="center"/>
          </w:tcPr>
          <w:p w14:paraId="4F72B0B1" w14:textId="197B67E1" w:rsidR="00E84AB4" w:rsidRPr="00EE1DC3" w:rsidRDefault="00E84AB4" w:rsidP="000A63C7">
            <w:pPr>
              <w:pStyle w:val="Odstavekseznama"/>
              <w:numPr>
                <w:ilvl w:val="0"/>
                <w:numId w:val="29"/>
              </w:numPr>
              <w:rPr>
                <w:bCs/>
              </w:rPr>
            </w:pPr>
            <w:r w:rsidRPr="00EE1DC3">
              <w:rPr>
                <w:bCs/>
              </w:rPr>
              <w:t>…</w:t>
            </w:r>
          </w:p>
        </w:tc>
      </w:tr>
      <w:tr w:rsidR="00EE1DC3" w14:paraId="04F02624" w14:textId="77777777" w:rsidTr="000A63C7">
        <w:trPr>
          <w:trHeight w:val="397"/>
        </w:trPr>
        <w:tc>
          <w:tcPr>
            <w:tcW w:w="8362" w:type="dxa"/>
            <w:vAlign w:val="center"/>
          </w:tcPr>
          <w:p w14:paraId="4C236540" w14:textId="3A925C50" w:rsidR="00EE1DC3" w:rsidRPr="00EE1DC3" w:rsidRDefault="00EE1DC3" w:rsidP="000A63C7">
            <w:pPr>
              <w:pStyle w:val="Odstavekseznama"/>
              <w:numPr>
                <w:ilvl w:val="0"/>
                <w:numId w:val="29"/>
              </w:numPr>
              <w:rPr>
                <w:bCs/>
              </w:rPr>
            </w:pPr>
            <w:r w:rsidRPr="00EE1DC3">
              <w:rPr>
                <w:bCs/>
              </w:rPr>
              <w:t>…</w:t>
            </w:r>
          </w:p>
        </w:tc>
      </w:tr>
      <w:tr w:rsidR="00EE1DC3" w14:paraId="688DC8FF" w14:textId="77777777" w:rsidTr="000A63C7">
        <w:trPr>
          <w:trHeight w:val="397"/>
        </w:trPr>
        <w:tc>
          <w:tcPr>
            <w:tcW w:w="8362" w:type="dxa"/>
            <w:vAlign w:val="center"/>
          </w:tcPr>
          <w:p w14:paraId="248DA208" w14:textId="6C6B15F8" w:rsidR="00EE1DC3" w:rsidRPr="00EE1DC3" w:rsidRDefault="00EE1DC3" w:rsidP="000A63C7">
            <w:pPr>
              <w:pStyle w:val="Odstavekseznama"/>
              <w:numPr>
                <w:ilvl w:val="0"/>
                <w:numId w:val="29"/>
              </w:numPr>
              <w:rPr>
                <w:bCs/>
              </w:rPr>
            </w:pPr>
            <w:r w:rsidRPr="00EE1DC3">
              <w:rPr>
                <w:bCs/>
              </w:rPr>
              <w:t>…</w:t>
            </w:r>
          </w:p>
        </w:tc>
      </w:tr>
    </w:tbl>
    <w:p w14:paraId="587FD9E7" w14:textId="77777777" w:rsidR="00E84AB4" w:rsidRDefault="00E84AB4" w:rsidP="008045BF">
      <w:pPr>
        <w:ind w:left="705"/>
        <w:jc w:val="both"/>
        <w:rPr>
          <w:b/>
        </w:rPr>
      </w:pPr>
    </w:p>
    <w:p w14:paraId="6C1E4E80" w14:textId="12BF66AD" w:rsidR="00E31AA5" w:rsidRDefault="0008358D" w:rsidP="0008358D">
      <w:pPr>
        <w:ind w:left="1416"/>
        <w:jc w:val="both"/>
        <w:rPr>
          <w:bCs/>
        </w:rPr>
      </w:pPr>
      <w:r>
        <w:rPr>
          <w:bCs/>
        </w:rPr>
        <w:t>**</w:t>
      </w:r>
      <w:r w:rsidR="00E31AA5">
        <w:rPr>
          <w:bCs/>
        </w:rPr>
        <w:t xml:space="preserve">Opomba: </w:t>
      </w:r>
      <w:r w:rsidRPr="0008358D">
        <w:rPr>
          <w:bCs/>
        </w:rPr>
        <w:t>Ponudnik bo moral, v primeru, da mu bod podeljena koncesija na tem javnem razpisu, začeti z opravljanjem druge/-ih zdravstvenih dejavnosti, ki se financira po tržnih načelih iz sredstev uporabnikov zdravstvenih storitev ali preko njihovih zavarovalnic, najkasneje v roku 2 let po sklenitvi koncesijske dejavnosti in nato ves čas trajanja koncesijske pogodbe. Vrsta posamezne zdravstvene dejavnosti se lahko nadomesti z drugo zdravstveno dejavnostjo, pod pogojem, da je v interesu koncedenta</w:t>
      </w:r>
      <w:r w:rsidR="00465225">
        <w:rPr>
          <w:bCs/>
        </w:rPr>
        <w:t>.</w:t>
      </w:r>
    </w:p>
    <w:p w14:paraId="53F51DA5" w14:textId="77777777" w:rsidR="00465225" w:rsidRDefault="00465225" w:rsidP="0008358D">
      <w:pPr>
        <w:ind w:left="1416"/>
        <w:jc w:val="both"/>
        <w:rPr>
          <w:bCs/>
        </w:rPr>
      </w:pPr>
    </w:p>
    <w:p w14:paraId="23DAC99C" w14:textId="1FB09E42" w:rsidR="001D72A0" w:rsidRDefault="001D72A0">
      <w:pPr>
        <w:rPr>
          <w:b/>
        </w:rPr>
      </w:pPr>
      <w:r>
        <w:rPr>
          <w:b/>
        </w:rPr>
        <w:br w:type="page"/>
      </w:r>
    </w:p>
    <w:p w14:paraId="794DABED" w14:textId="5B82B645" w:rsidR="001D72A0" w:rsidRPr="0074748C" w:rsidRDefault="001D72A0" w:rsidP="001D72A0">
      <w:pPr>
        <w:jc w:val="both"/>
        <w:rPr>
          <w:b/>
          <w:bCs/>
          <w:color w:val="0070C0"/>
        </w:rPr>
      </w:pPr>
      <w:r w:rsidRPr="0074748C">
        <w:rPr>
          <w:b/>
          <w:bCs/>
          <w:color w:val="0070C0"/>
        </w:rPr>
        <w:lastRenderedPageBreak/>
        <w:t xml:space="preserve">PODMERILO </w:t>
      </w:r>
      <w:r>
        <w:rPr>
          <w:b/>
          <w:bCs/>
          <w:color w:val="0070C0"/>
        </w:rPr>
        <w:t>H</w:t>
      </w:r>
      <w:r w:rsidRPr="0074748C">
        <w:rPr>
          <w:b/>
          <w:bCs/>
          <w:color w:val="0070C0"/>
        </w:rPr>
        <w:t>:</w:t>
      </w:r>
      <w:r>
        <w:rPr>
          <w:b/>
          <w:bCs/>
          <w:color w:val="0070C0"/>
        </w:rPr>
        <w:t xml:space="preserve"> Vizija delovanja in razvoja medicine in </w:t>
      </w:r>
      <w:r w:rsidR="00DA1B17">
        <w:rPr>
          <w:b/>
          <w:bCs/>
          <w:color w:val="0070C0"/>
        </w:rPr>
        <w:t>dispanzerja za otroke in šolarje</w:t>
      </w:r>
    </w:p>
    <w:p w14:paraId="55B419C6" w14:textId="77777777" w:rsidR="00C65D3B" w:rsidRDefault="00C65D3B" w:rsidP="001D72A0">
      <w:pPr>
        <w:rPr>
          <w:b/>
        </w:rPr>
      </w:pPr>
    </w:p>
    <w:p w14:paraId="386CA03B" w14:textId="24AD470F" w:rsidR="001D72A0" w:rsidRDefault="001D72A0" w:rsidP="001D72A0">
      <w:pPr>
        <w:rPr>
          <w:bCs/>
        </w:rPr>
      </w:pPr>
      <w:r w:rsidRPr="001D72A0">
        <w:rPr>
          <w:bCs/>
        </w:rPr>
        <w:t>Ustna predstavitev</w:t>
      </w:r>
    </w:p>
    <w:p w14:paraId="5B9D0C46" w14:textId="0F4DDD33" w:rsidR="001D72A0" w:rsidRPr="001D72A0" w:rsidRDefault="001D72A0" w:rsidP="001D72A0">
      <w:pPr>
        <w:rPr>
          <w:bCs/>
          <w:color w:val="7F7F7F" w:themeColor="text1" w:themeTint="80"/>
        </w:rPr>
      </w:pPr>
      <w:r w:rsidRPr="001D72A0">
        <w:rPr>
          <w:bCs/>
          <w:color w:val="7F7F7F" w:themeColor="text1" w:themeTint="80"/>
        </w:rPr>
        <w:t>[Termin bo usklajen naknadno.]</w:t>
      </w:r>
    </w:p>
    <w:p w14:paraId="7888DEFF" w14:textId="77777777" w:rsidR="00C65D3B" w:rsidRDefault="00C65D3B" w:rsidP="008C0660">
      <w:pPr>
        <w:jc w:val="center"/>
        <w:rPr>
          <w:b/>
        </w:rPr>
      </w:pPr>
    </w:p>
    <w:p w14:paraId="6728216F" w14:textId="77777777" w:rsidR="00C65D3B" w:rsidRDefault="00C65D3B" w:rsidP="008C0660">
      <w:pPr>
        <w:jc w:val="center"/>
        <w:rPr>
          <w:b/>
        </w:rPr>
      </w:pPr>
    </w:p>
    <w:p w14:paraId="184E758A" w14:textId="77777777" w:rsidR="00C65D3B" w:rsidRDefault="00C65D3B" w:rsidP="008C0660">
      <w:pPr>
        <w:jc w:val="center"/>
        <w:rPr>
          <w:b/>
        </w:rPr>
      </w:pPr>
    </w:p>
    <w:p w14:paraId="369FB81D" w14:textId="77777777" w:rsidR="00C65D3B" w:rsidRDefault="00C65D3B" w:rsidP="008C0660">
      <w:pPr>
        <w:jc w:val="center"/>
        <w:rPr>
          <w:b/>
        </w:rPr>
      </w:pPr>
    </w:p>
    <w:p w14:paraId="7486D4EC" w14:textId="77777777" w:rsidR="00C65D3B" w:rsidRDefault="00C65D3B" w:rsidP="008C0660">
      <w:pPr>
        <w:jc w:val="center"/>
        <w:rPr>
          <w:b/>
        </w:rPr>
      </w:pPr>
    </w:p>
    <w:p w14:paraId="5DD4473A" w14:textId="77777777" w:rsidR="00C65D3B" w:rsidRDefault="00C65D3B" w:rsidP="008C0660">
      <w:pPr>
        <w:jc w:val="center"/>
        <w:rPr>
          <w:b/>
        </w:rPr>
      </w:pPr>
    </w:p>
    <w:p w14:paraId="18478DE1" w14:textId="17AA63B2" w:rsidR="00BA57F3" w:rsidRDefault="00BA57F3" w:rsidP="00900C0B">
      <w:pPr>
        <w:sectPr w:rsidR="00BA57F3" w:rsidSect="000655EC">
          <w:headerReference w:type="default" r:id="rId11"/>
          <w:pgSz w:w="11906" w:h="16838" w:code="9"/>
          <w:pgMar w:top="1418" w:right="1418" w:bottom="1418" w:left="1418" w:header="709" w:footer="709" w:gutter="0"/>
          <w:cols w:space="708"/>
          <w:docGrid w:linePitch="360"/>
        </w:sectPr>
      </w:pPr>
    </w:p>
    <w:p w14:paraId="300D2201" w14:textId="4C6BAF83" w:rsidR="00A620A3" w:rsidRPr="00DF34B1" w:rsidRDefault="00A620A3" w:rsidP="00A620A3">
      <w:pPr>
        <w:jc w:val="right"/>
        <w:rPr>
          <w:b/>
          <w:color w:val="0070C0"/>
        </w:rPr>
      </w:pPr>
      <w:bookmarkStart w:id="2" w:name="_Hlk166084737"/>
      <w:proofErr w:type="spellStart"/>
      <w:r>
        <w:rPr>
          <w:b/>
          <w:color w:val="0070C0"/>
        </w:rPr>
        <w:lastRenderedPageBreak/>
        <w:t>Obr</w:t>
      </w:r>
      <w:proofErr w:type="spellEnd"/>
      <w:r>
        <w:rPr>
          <w:b/>
          <w:color w:val="0070C0"/>
        </w:rPr>
        <w:t>. Vzorec koncesijske pogodbe</w:t>
      </w:r>
    </w:p>
    <w:p w14:paraId="344AAE4A" w14:textId="77777777" w:rsidR="00A620A3" w:rsidRDefault="00A620A3" w:rsidP="009B7420">
      <w:pPr>
        <w:spacing w:line="22" w:lineRule="atLeast"/>
        <w:rPr>
          <w:b/>
        </w:rPr>
      </w:pPr>
    </w:p>
    <w:p w14:paraId="7CE19B8C" w14:textId="5C2FE400" w:rsidR="009B7420" w:rsidRDefault="009B7420" w:rsidP="009B7420">
      <w:pPr>
        <w:spacing w:line="22" w:lineRule="atLeast"/>
      </w:pPr>
      <w:r w:rsidRPr="00A60DBF">
        <w:rPr>
          <w:b/>
        </w:rPr>
        <w:t>OBČINA PIRAN</w:t>
      </w:r>
      <w:r>
        <w:t xml:space="preserve">, Tartinijev trg 2, 6320 Piran, ki jo zastopa župan Andrej Korenika, </w:t>
      </w:r>
    </w:p>
    <w:p w14:paraId="761933BB" w14:textId="77777777" w:rsidR="009B7420" w:rsidRDefault="009B7420" w:rsidP="009B7420">
      <w:pPr>
        <w:spacing w:line="22" w:lineRule="atLeast"/>
      </w:pPr>
      <w:r>
        <w:t>matična številka:</w:t>
      </w:r>
      <w:r w:rsidRPr="00181462">
        <w:t xml:space="preserve"> 5883873000</w:t>
      </w:r>
      <w:r>
        <w:t>,</w:t>
      </w:r>
    </w:p>
    <w:p w14:paraId="3FE28019" w14:textId="77777777" w:rsidR="009B7420" w:rsidRDefault="009B7420" w:rsidP="009B7420">
      <w:pPr>
        <w:spacing w:line="22" w:lineRule="atLeast"/>
      </w:pPr>
      <w:r>
        <w:t xml:space="preserve">davčna številka: </w:t>
      </w:r>
      <w:r w:rsidRPr="00181462">
        <w:t>SI 29263930</w:t>
      </w:r>
      <w:r>
        <w:t>,</w:t>
      </w:r>
    </w:p>
    <w:p w14:paraId="6F591FF6" w14:textId="77777777" w:rsidR="009B7420" w:rsidRDefault="009B7420" w:rsidP="009B7420">
      <w:pPr>
        <w:spacing w:line="22" w:lineRule="atLeast"/>
      </w:pPr>
      <w:r>
        <w:t xml:space="preserve">(v nadaljevanju: koncedent) </w:t>
      </w:r>
    </w:p>
    <w:p w14:paraId="492C1B40" w14:textId="77777777" w:rsidR="009B7420" w:rsidRDefault="009B7420" w:rsidP="009B7420">
      <w:pPr>
        <w:spacing w:line="22" w:lineRule="atLeast"/>
      </w:pPr>
    </w:p>
    <w:p w14:paraId="3C1E3BE5" w14:textId="77777777" w:rsidR="009B7420" w:rsidRDefault="009B7420" w:rsidP="009B7420">
      <w:pPr>
        <w:spacing w:line="22" w:lineRule="atLeast"/>
      </w:pPr>
      <w:r>
        <w:t>in</w:t>
      </w:r>
    </w:p>
    <w:p w14:paraId="6EEC8B44" w14:textId="77777777" w:rsidR="009B7420" w:rsidRDefault="009B7420" w:rsidP="009B7420">
      <w:pPr>
        <w:spacing w:line="22" w:lineRule="atLeast"/>
      </w:pPr>
    </w:p>
    <w:p w14:paraId="03A7B00F" w14:textId="77777777" w:rsidR="009B7420" w:rsidRDefault="009B7420" w:rsidP="009B7420">
      <w:pPr>
        <w:spacing w:line="22" w:lineRule="atLeast"/>
      </w:pPr>
      <w:r>
        <w:rPr>
          <w:b/>
        </w:rPr>
        <w:t>IME in PRIIMEK</w:t>
      </w:r>
      <w:r>
        <w:t>, NASLOV (priimek, ime in naslov),</w:t>
      </w:r>
    </w:p>
    <w:p w14:paraId="5319E8C5" w14:textId="77777777" w:rsidR="009B7420" w:rsidRDefault="009B7420" w:rsidP="009B7420">
      <w:pPr>
        <w:spacing w:line="22" w:lineRule="atLeast"/>
      </w:pPr>
      <w:r>
        <w:t xml:space="preserve">EMŠO: </w:t>
      </w:r>
      <w:proofErr w:type="spellStart"/>
      <w:r>
        <w:t>xxxxxxxxxx</w:t>
      </w:r>
      <w:proofErr w:type="spellEnd"/>
      <w:r>
        <w:t xml:space="preserve">, </w:t>
      </w:r>
    </w:p>
    <w:p w14:paraId="2403A5AF" w14:textId="77777777" w:rsidR="009B7420" w:rsidRDefault="009B7420" w:rsidP="009B7420">
      <w:pPr>
        <w:spacing w:line="22" w:lineRule="atLeast"/>
      </w:pPr>
      <w:r>
        <w:t xml:space="preserve">davčna številka: </w:t>
      </w:r>
      <w:proofErr w:type="spellStart"/>
      <w:r>
        <w:t>xxxxxxxx</w:t>
      </w:r>
      <w:proofErr w:type="spellEnd"/>
      <w:r>
        <w:t>,</w:t>
      </w:r>
    </w:p>
    <w:p w14:paraId="3AF7F56E" w14:textId="77777777" w:rsidR="009B7420" w:rsidRDefault="009B7420" w:rsidP="009B7420">
      <w:pPr>
        <w:spacing w:line="22" w:lineRule="atLeast"/>
      </w:pPr>
      <w:r>
        <w:t xml:space="preserve">(v nadaljevanju: koncesionar), </w:t>
      </w:r>
    </w:p>
    <w:p w14:paraId="558F420B" w14:textId="77777777" w:rsidR="009B7420" w:rsidRDefault="009B7420" w:rsidP="009B7420">
      <w:pPr>
        <w:spacing w:line="22" w:lineRule="atLeast"/>
      </w:pPr>
    </w:p>
    <w:p w14:paraId="73E58BF7" w14:textId="77777777" w:rsidR="009B7420" w:rsidRDefault="009B7420" w:rsidP="009B7420">
      <w:pPr>
        <w:spacing w:line="22" w:lineRule="atLeast"/>
      </w:pPr>
      <w:r>
        <w:t>skleneta naslednjo</w:t>
      </w:r>
    </w:p>
    <w:p w14:paraId="4837791E" w14:textId="77777777" w:rsidR="009B7420" w:rsidRDefault="009B7420" w:rsidP="009B7420">
      <w:pPr>
        <w:spacing w:line="22" w:lineRule="atLeast"/>
      </w:pPr>
    </w:p>
    <w:p w14:paraId="132E4D71" w14:textId="77777777" w:rsidR="009B7420" w:rsidRDefault="009B7420" w:rsidP="009B7420">
      <w:pPr>
        <w:spacing w:line="22" w:lineRule="atLeast"/>
      </w:pPr>
    </w:p>
    <w:p w14:paraId="725D9DD9" w14:textId="77777777" w:rsidR="009B7420" w:rsidRDefault="009B7420" w:rsidP="009B7420">
      <w:pPr>
        <w:spacing w:line="22" w:lineRule="atLeast"/>
      </w:pPr>
    </w:p>
    <w:p w14:paraId="0C7D77B6" w14:textId="77777777" w:rsidR="009B7420" w:rsidRPr="004233FE" w:rsidRDefault="009B7420" w:rsidP="009B7420">
      <w:pPr>
        <w:spacing w:line="22" w:lineRule="atLeast"/>
        <w:jc w:val="center"/>
        <w:rPr>
          <w:b/>
          <w:sz w:val="36"/>
        </w:rPr>
      </w:pPr>
      <w:r w:rsidRPr="004233FE">
        <w:rPr>
          <w:b/>
          <w:sz w:val="36"/>
        </w:rPr>
        <w:t>KONCESIJSKO POGODBO</w:t>
      </w:r>
    </w:p>
    <w:p w14:paraId="4466278E" w14:textId="77777777" w:rsidR="009B7420" w:rsidRDefault="009B7420" w:rsidP="009B7420">
      <w:pPr>
        <w:spacing w:line="22" w:lineRule="atLeast"/>
      </w:pPr>
    </w:p>
    <w:p w14:paraId="1E085365" w14:textId="77777777" w:rsidR="009B7420" w:rsidRDefault="009B7420" w:rsidP="009B7420">
      <w:pPr>
        <w:spacing w:line="22" w:lineRule="atLeast"/>
      </w:pPr>
    </w:p>
    <w:p w14:paraId="4074173E" w14:textId="77777777" w:rsidR="009B7420" w:rsidRDefault="009B7420" w:rsidP="009B7420">
      <w:pPr>
        <w:spacing w:line="22" w:lineRule="atLeast"/>
      </w:pPr>
    </w:p>
    <w:p w14:paraId="40AC7F4A" w14:textId="77777777" w:rsidR="009B7420" w:rsidRPr="00181462" w:rsidRDefault="009B7420" w:rsidP="009B7420">
      <w:pPr>
        <w:pStyle w:val="Odstavekseznama"/>
        <w:numPr>
          <w:ilvl w:val="0"/>
          <w:numId w:val="20"/>
        </w:numPr>
        <w:spacing w:line="22" w:lineRule="atLeast"/>
        <w:jc w:val="center"/>
        <w:rPr>
          <w:b/>
        </w:rPr>
      </w:pPr>
      <w:r w:rsidRPr="00181462">
        <w:rPr>
          <w:b/>
        </w:rPr>
        <w:t>člen</w:t>
      </w:r>
    </w:p>
    <w:p w14:paraId="349C0496" w14:textId="77777777" w:rsidR="009B7420" w:rsidRPr="00181462" w:rsidRDefault="009B7420" w:rsidP="009B7420">
      <w:pPr>
        <w:spacing w:line="22" w:lineRule="atLeast"/>
        <w:jc w:val="center"/>
        <w:rPr>
          <w:b/>
        </w:rPr>
      </w:pPr>
      <w:r w:rsidRPr="00181462">
        <w:rPr>
          <w:b/>
        </w:rPr>
        <w:t>SPLOŠNE DOLOČBE</w:t>
      </w:r>
    </w:p>
    <w:p w14:paraId="6068CC00" w14:textId="77777777" w:rsidR="009B7420" w:rsidRDefault="009B7420" w:rsidP="009B7420">
      <w:pPr>
        <w:spacing w:line="22" w:lineRule="atLeast"/>
      </w:pPr>
    </w:p>
    <w:p w14:paraId="2F671037" w14:textId="73005E2F" w:rsidR="009B7420" w:rsidRDefault="009B7420" w:rsidP="009B7420">
      <w:pPr>
        <w:spacing w:line="22" w:lineRule="atLeast"/>
        <w:jc w:val="both"/>
      </w:pPr>
      <w:r>
        <w:t>S to pogodbo se na podlagi 44.f člena Zakona o zdravstveni dejavnosti (</w:t>
      </w:r>
      <w:r w:rsidR="00BC1E9B" w:rsidRPr="00BC1E9B">
        <w:t xml:space="preserve">Uradni list RS, št. 23/05 – uradno prečiščeno besedilo, 15/08 – </w:t>
      </w:r>
      <w:proofErr w:type="spellStart"/>
      <w:r w:rsidR="00BC1E9B" w:rsidRPr="00BC1E9B">
        <w:t>ZPacP</w:t>
      </w:r>
      <w:proofErr w:type="spellEnd"/>
      <w:r w:rsidR="00BC1E9B" w:rsidRPr="00BC1E9B">
        <w:t xml:space="preserve">, 23/08, 58/08 – ZZdrS-E, 77/08 – </w:t>
      </w:r>
      <w:proofErr w:type="spellStart"/>
      <w:r w:rsidR="00BC1E9B" w:rsidRPr="00BC1E9B">
        <w:t>ZDZdr</w:t>
      </w:r>
      <w:proofErr w:type="spellEnd"/>
      <w:r w:rsidR="00BC1E9B" w:rsidRPr="00BC1E9B">
        <w:t xml:space="preserve">, 40/12 – ZUJF, 14/13, 88/16 – </w:t>
      </w:r>
      <w:proofErr w:type="spellStart"/>
      <w:r w:rsidR="00BC1E9B" w:rsidRPr="00BC1E9B">
        <w:t>ZdZPZD</w:t>
      </w:r>
      <w:proofErr w:type="spellEnd"/>
      <w:r w:rsidR="00BC1E9B" w:rsidRPr="00BC1E9B">
        <w:t xml:space="preserve">, 64/17, 1/19 – </w:t>
      </w:r>
      <w:proofErr w:type="spellStart"/>
      <w:r w:rsidR="00BC1E9B" w:rsidRPr="00BC1E9B">
        <w:t>odl</w:t>
      </w:r>
      <w:proofErr w:type="spellEnd"/>
      <w:r w:rsidR="00BC1E9B" w:rsidRPr="00BC1E9B">
        <w:t xml:space="preserve">. US, 73/19, 82/20, 152/20 – ZZUOOP, 203/20 – ZIUPOPDVE, 112/21 – ZNUPZ, 196/21 – </w:t>
      </w:r>
      <w:proofErr w:type="spellStart"/>
      <w:r w:rsidR="00BC1E9B" w:rsidRPr="00BC1E9B">
        <w:t>ZDOsk</w:t>
      </w:r>
      <w:proofErr w:type="spellEnd"/>
      <w:r w:rsidR="00BC1E9B" w:rsidRPr="00BC1E9B">
        <w:t xml:space="preserve">, 100/22 – ZNUZSZS, 132/22 – </w:t>
      </w:r>
      <w:proofErr w:type="spellStart"/>
      <w:r w:rsidR="00BC1E9B" w:rsidRPr="00BC1E9B">
        <w:t>odl</w:t>
      </w:r>
      <w:proofErr w:type="spellEnd"/>
      <w:r w:rsidR="00BC1E9B" w:rsidRPr="00BC1E9B">
        <w:t xml:space="preserve">. US, 141/22 – ZNUNBZ, 14/23 – </w:t>
      </w:r>
      <w:proofErr w:type="spellStart"/>
      <w:r w:rsidR="00BC1E9B" w:rsidRPr="00BC1E9B">
        <w:t>odl</w:t>
      </w:r>
      <w:proofErr w:type="spellEnd"/>
      <w:r w:rsidR="00BC1E9B" w:rsidRPr="00BC1E9B">
        <w:t>. US, 84/23 – ZDOsk-1, 102/24 – ZZKZ in 32/25</w:t>
      </w:r>
      <w:r>
        <w:t xml:space="preserve">, v nadaljevanju: ZZDej) in v skladu s koncesijsko odločbo št. </w:t>
      </w:r>
      <w:r w:rsidR="008C23AF">
        <w:t>____________________</w:t>
      </w:r>
      <w:r>
        <w:t xml:space="preserve"> (v nadaljevanju: koncesijska odločba) urejajo medsebojna razmerja v zvezi z opravljanjem javne službe v zdravstveni dejavnosti na primarni ravni na področju </w:t>
      </w:r>
      <w:r w:rsidR="000D13BE">
        <w:t xml:space="preserve">dispanzerja za otroke in </w:t>
      </w:r>
      <w:r w:rsidR="005B120D">
        <w:t>šolarje</w:t>
      </w:r>
      <w:r>
        <w:t xml:space="preserve"> med koncedentom in koncesionarjem na podlagi koncesije, ter se določijo pogoji, pod katerimi mora koncesionar opravljati javno zdravstveno službo na območju občine Piran.</w:t>
      </w:r>
    </w:p>
    <w:p w14:paraId="1FE5DD42" w14:textId="77777777" w:rsidR="009B7420" w:rsidRDefault="009B7420" w:rsidP="009B7420">
      <w:pPr>
        <w:spacing w:line="22" w:lineRule="atLeast"/>
      </w:pPr>
    </w:p>
    <w:p w14:paraId="5065E732" w14:textId="77777777" w:rsidR="009B7420" w:rsidRPr="00181462" w:rsidRDefault="009B7420" w:rsidP="009B7420">
      <w:pPr>
        <w:pStyle w:val="Odstavekseznama"/>
        <w:numPr>
          <w:ilvl w:val="0"/>
          <w:numId w:val="20"/>
        </w:numPr>
        <w:spacing w:line="22" w:lineRule="atLeast"/>
        <w:jc w:val="center"/>
        <w:rPr>
          <w:b/>
        </w:rPr>
      </w:pPr>
      <w:r w:rsidRPr="00181462">
        <w:rPr>
          <w:b/>
        </w:rPr>
        <w:t>člen</w:t>
      </w:r>
    </w:p>
    <w:p w14:paraId="7063482C" w14:textId="77777777" w:rsidR="009B7420" w:rsidRPr="00181462" w:rsidRDefault="009B7420" w:rsidP="009B7420">
      <w:pPr>
        <w:spacing w:line="22" w:lineRule="atLeast"/>
        <w:jc w:val="center"/>
        <w:rPr>
          <w:b/>
        </w:rPr>
      </w:pPr>
      <w:r w:rsidRPr="00181462">
        <w:rPr>
          <w:b/>
        </w:rPr>
        <w:t>PREDMET POGODBENEGA RAZMERJA</w:t>
      </w:r>
    </w:p>
    <w:p w14:paraId="2BD4A61D" w14:textId="77777777" w:rsidR="009B7420" w:rsidRDefault="009B7420" w:rsidP="009B7420">
      <w:pPr>
        <w:spacing w:line="22" w:lineRule="atLeast"/>
      </w:pPr>
    </w:p>
    <w:p w14:paraId="17F57031" w14:textId="66607C66" w:rsidR="009B7420" w:rsidRPr="00F746A9" w:rsidRDefault="009B7420" w:rsidP="009B7420">
      <w:pPr>
        <w:spacing w:line="22" w:lineRule="atLeast"/>
        <w:jc w:val="both"/>
        <w:rPr>
          <w:rFonts w:ascii="Calibri" w:hAnsi="Calibri" w:cs="Calibri"/>
        </w:rPr>
      </w:pPr>
      <w:r>
        <w:t xml:space="preserve">Koncesionar je izvajalec koncesijske dejavnosti in opravlja zdravstveno dejavnost kot javno službo na podlagi koncesije v obsegu 1,00 programa na področju </w:t>
      </w:r>
      <w:r w:rsidR="005B120D">
        <w:t>dispanzerja za otroke in šolarje</w:t>
      </w:r>
      <w:r>
        <w:t xml:space="preserve"> na območju občine Piran</w:t>
      </w:r>
      <w:r w:rsidR="000C5859">
        <w:rPr>
          <w:rFonts w:ascii="Calibri" w:hAnsi="Calibri" w:cs="Calibri"/>
        </w:rPr>
        <w:t>.</w:t>
      </w:r>
    </w:p>
    <w:p w14:paraId="3DDDD07B" w14:textId="77777777" w:rsidR="009B7420" w:rsidRDefault="009B7420" w:rsidP="009B7420">
      <w:pPr>
        <w:spacing w:line="22" w:lineRule="atLeast"/>
      </w:pPr>
      <w:r>
        <w:t xml:space="preserve"> </w:t>
      </w:r>
    </w:p>
    <w:p w14:paraId="4D917060" w14:textId="77777777" w:rsidR="00106779" w:rsidRDefault="00106779" w:rsidP="00106779">
      <w:pPr>
        <w:spacing w:line="22" w:lineRule="atLeast"/>
        <w:jc w:val="both"/>
      </w:pPr>
      <w:r>
        <w:t>Med trajanjem koncesijskega razmerja je ob soglasju koncedenta dovoljena sprememba obsega programa (nebistvena sprememba koncesijskega razmerja), ki jo koncedent odobri v obliki spremembe koncesijske odločbe. Temu sledi sklenitev aneksa k tej pogodbi.</w:t>
      </w:r>
    </w:p>
    <w:p w14:paraId="210011AE" w14:textId="77777777" w:rsidR="009B7420" w:rsidRDefault="009B7420" w:rsidP="009B7420">
      <w:pPr>
        <w:spacing w:line="22" w:lineRule="atLeast"/>
      </w:pPr>
    </w:p>
    <w:p w14:paraId="1AB30560" w14:textId="77777777" w:rsidR="009B7420" w:rsidRDefault="009B7420" w:rsidP="009B7420">
      <w:pPr>
        <w:spacing w:line="22" w:lineRule="atLeast"/>
        <w:jc w:val="both"/>
      </w:pPr>
      <w:r>
        <w:t>Koncesionar je odgovorni nosilec koncesijske dejavnosti v skladu z zakonom, ki ureja zdravstveno dejavnost (v nadaljevanju: koncesijska dejavnost).</w:t>
      </w:r>
    </w:p>
    <w:p w14:paraId="27254099" w14:textId="77777777" w:rsidR="009D4D0E" w:rsidRDefault="009D4D0E" w:rsidP="009B7420">
      <w:pPr>
        <w:spacing w:line="22" w:lineRule="atLeast"/>
        <w:jc w:val="both"/>
      </w:pPr>
    </w:p>
    <w:p w14:paraId="6DAFEC24" w14:textId="4333D3B1" w:rsidR="009B7420" w:rsidRPr="00E25E6A" w:rsidRDefault="009D4D0E" w:rsidP="009B7420">
      <w:pPr>
        <w:pStyle w:val="Odstavekseznama"/>
        <w:numPr>
          <w:ilvl w:val="0"/>
          <w:numId w:val="20"/>
        </w:numPr>
        <w:spacing w:line="22" w:lineRule="atLeast"/>
        <w:jc w:val="center"/>
        <w:rPr>
          <w:b/>
        </w:rPr>
      </w:pPr>
      <w:r>
        <w:t xml:space="preserve">Prenos koncesije </w:t>
      </w:r>
      <w:r w:rsidR="00FA00DB">
        <w:t xml:space="preserve">na tretjo osebo je </w:t>
      </w:r>
      <w:proofErr w:type="spellStart"/>
      <w:r w:rsidR="00FA00DB">
        <w:t>prepovedan.</w:t>
      </w:r>
      <w:r w:rsidR="009B7420" w:rsidRPr="00E25E6A">
        <w:rPr>
          <w:b/>
        </w:rPr>
        <w:t>člen</w:t>
      </w:r>
      <w:proofErr w:type="spellEnd"/>
    </w:p>
    <w:p w14:paraId="11032388" w14:textId="77777777" w:rsidR="009B7420" w:rsidRPr="00E25E6A" w:rsidRDefault="009B7420" w:rsidP="009B7420">
      <w:pPr>
        <w:spacing w:line="22" w:lineRule="atLeast"/>
        <w:jc w:val="center"/>
        <w:rPr>
          <w:b/>
        </w:rPr>
      </w:pPr>
      <w:r w:rsidRPr="00E25E6A">
        <w:rPr>
          <w:b/>
        </w:rPr>
        <w:t>POGOJI IZVAJANJA KONCESIJSKE DEJAVNOSTI</w:t>
      </w:r>
    </w:p>
    <w:p w14:paraId="4076D506" w14:textId="77777777" w:rsidR="009B7420" w:rsidRDefault="009B7420" w:rsidP="009B7420">
      <w:pPr>
        <w:spacing w:line="22" w:lineRule="atLeast"/>
      </w:pPr>
    </w:p>
    <w:p w14:paraId="29D71EFF" w14:textId="77777777" w:rsidR="009B7420" w:rsidRDefault="009B7420" w:rsidP="009B7420">
      <w:pPr>
        <w:spacing w:line="22" w:lineRule="atLeast"/>
        <w:jc w:val="both"/>
      </w:pPr>
      <w:r>
        <w:t>Koncesionar je dolžan opravljati koncesijsko dejavnost v skladu z odločbo o podelitvi koncesije, v skladu z določili veljavne pogodbe, sklenjene z Zavodom za zdravstveno zavarovanje Slovenije (v nadaljevanju: ZZZS) in s predpisi ZZZS, v skladu z veljavno zakonodajo, splošnimi akti koncedenta in to pogodbo.</w:t>
      </w:r>
    </w:p>
    <w:p w14:paraId="3CCCF1FB" w14:textId="77777777" w:rsidR="009B7420" w:rsidRDefault="009B7420" w:rsidP="009B7420">
      <w:pPr>
        <w:spacing w:line="22" w:lineRule="atLeast"/>
      </w:pPr>
    </w:p>
    <w:p w14:paraId="1D6BFFC1" w14:textId="6537FD34" w:rsidR="009B7420" w:rsidRDefault="009B7420" w:rsidP="009B7420">
      <w:pPr>
        <w:spacing w:line="22" w:lineRule="atLeast"/>
        <w:jc w:val="both"/>
      </w:pPr>
      <w:r>
        <w:t xml:space="preserve">Koncesionar mora ves čas trajanja koncesijskega razmerja izpolnjevati pogoje za veljavno dovoljenje za opravljanje koncesijske dejavnosti iz zakona, ki ureja zdravstveno </w:t>
      </w:r>
      <w:r w:rsidRPr="00585E65">
        <w:t>dejavnost</w:t>
      </w:r>
      <w:r w:rsidR="006A037E" w:rsidRPr="00585E65">
        <w:t>, to pogodbo</w:t>
      </w:r>
      <w:r w:rsidR="00CB600F" w:rsidRPr="00585E65">
        <w:t xml:space="preserve"> in v skladu z javnim razpisom za podelitev koncesije</w:t>
      </w:r>
      <w:r w:rsidRPr="00585E65">
        <w:t>.</w:t>
      </w:r>
    </w:p>
    <w:p w14:paraId="533F5339" w14:textId="77777777" w:rsidR="009B7420" w:rsidRDefault="009B7420" w:rsidP="009B7420">
      <w:pPr>
        <w:spacing w:line="22" w:lineRule="atLeast"/>
      </w:pPr>
    </w:p>
    <w:p w14:paraId="3F688FD1" w14:textId="77777777" w:rsidR="009B7420" w:rsidRPr="00E25E6A" w:rsidRDefault="009B7420" w:rsidP="009B7420">
      <w:pPr>
        <w:pStyle w:val="Odstavekseznama"/>
        <w:numPr>
          <w:ilvl w:val="0"/>
          <w:numId w:val="20"/>
        </w:numPr>
        <w:spacing w:line="22" w:lineRule="atLeast"/>
        <w:jc w:val="center"/>
        <w:rPr>
          <w:b/>
        </w:rPr>
      </w:pPr>
      <w:r w:rsidRPr="00E25E6A">
        <w:rPr>
          <w:b/>
        </w:rPr>
        <w:t>člen</w:t>
      </w:r>
    </w:p>
    <w:p w14:paraId="29622429" w14:textId="77777777" w:rsidR="009B7420" w:rsidRPr="00E25E6A" w:rsidRDefault="009B7420" w:rsidP="009B7420">
      <w:pPr>
        <w:spacing w:line="22" w:lineRule="atLeast"/>
        <w:jc w:val="center"/>
        <w:rPr>
          <w:b/>
        </w:rPr>
      </w:pPr>
      <w:r w:rsidRPr="00E25E6A">
        <w:rPr>
          <w:b/>
        </w:rPr>
        <w:t>TRAJANJE KONCESIJSKEGA RAZMERJA</w:t>
      </w:r>
    </w:p>
    <w:p w14:paraId="35120D91" w14:textId="77777777" w:rsidR="009B7420" w:rsidRDefault="009B7420" w:rsidP="009B7420">
      <w:pPr>
        <w:spacing w:line="22" w:lineRule="atLeast"/>
      </w:pPr>
    </w:p>
    <w:p w14:paraId="109F30E5" w14:textId="49155C47" w:rsidR="009B7420" w:rsidRDefault="009B7420" w:rsidP="009B7420">
      <w:pPr>
        <w:spacing w:line="22" w:lineRule="atLeast"/>
      </w:pPr>
      <w:r>
        <w:t xml:space="preserve">Koncesija se podeljuje za </w:t>
      </w:r>
      <w:r w:rsidRPr="00585E65">
        <w:t>določen čas, za dobo 15 let, šteto od dneva začetka opravljanja koncesijske dejavnosti</w:t>
      </w:r>
      <w:r w:rsidR="004E24BF">
        <w:t>, to je z dnem ________________</w:t>
      </w:r>
      <w:r w:rsidRPr="00585E65">
        <w:t>.</w:t>
      </w:r>
    </w:p>
    <w:p w14:paraId="46238407" w14:textId="77777777" w:rsidR="009B7420" w:rsidRDefault="009B7420" w:rsidP="009B7420">
      <w:pPr>
        <w:spacing w:line="22" w:lineRule="atLeast"/>
      </w:pPr>
    </w:p>
    <w:p w14:paraId="5B8CDB48" w14:textId="3251B2CA" w:rsidR="009B7420" w:rsidRDefault="009B7420" w:rsidP="009B7420">
      <w:pPr>
        <w:spacing w:line="22" w:lineRule="atLeast"/>
        <w:jc w:val="both"/>
      </w:pPr>
      <w:r>
        <w:t xml:space="preserve">Koncesionar je </w:t>
      </w:r>
      <w:r w:rsidRPr="00585E65">
        <w:t xml:space="preserve">dolžan skleniti pogodbo o financiranju koncesijske dejavnosti z ZZZS najkasneje v </w:t>
      </w:r>
      <w:r w:rsidR="004E24BF">
        <w:t xml:space="preserve">enem mesecu </w:t>
      </w:r>
      <w:r w:rsidRPr="00585E65">
        <w:t xml:space="preserve">od </w:t>
      </w:r>
      <w:r w:rsidR="004E24BF">
        <w:t xml:space="preserve">sklenitve </w:t>
      </w:r>
      <w:r>
        <w:t>te pogodbe. Koncesionar je dolžan začeti opravljati koncesijsko dejavnost v _________ dneh</w:t>
      </w:r>
      <w:r w:rsidR="005462ED">
        <w:t xml:space="preserve"> od sklenitve pogodbe z ZZZS</w:t>
      </w:r>
      <w:r>
        <w:t xml:space="preserve"> sicer se mu koncesija odvzame z odločbo.</w:t>
      </w:r>
    </w:p>
    <w:p w14:paraId="45C531B9" w14:textId="77777777" w:rsidR="009B7420" w:rsidRDefault="009B7420" w:rsidP="009B7420">
      <w:pPr>
        <w:spacing w:line="22" w:lineRule="atLeast"/>
      </w:pPr>
    </w:p>
    <w:p w14:paraId="39115482" w14:textId="77777777" w:rsidR="009B7420" w:rsidRDefault="009B7420" w:rsidP="009B7420">
      <w:pPr>
        <w:spacing w:line="22" w:lineRule="atLeast"/>
        <w:jc w:val="both"/>
      </w:pPr>
      <w:r>
        <w:t>V skladu z odločbo o podelitvi koncesije koncesionar, najkasneje 3 dni pred dnevom pričetka izvajanja koncesijske dejavnosti, koncedentu predloži notarsko overjeno fotokopijo pogodbe sklenjene z ZZZS in lastno izjavo o datumu pričetka izvajanja koncesijske dejavnosti.</w:t>
      </w:r>
    </w:p>
    <w:p w14:paraId="013F6DA2" w14:textId="77777777" w:rsidR="0043071B" w:rsidRDefault="0043071B" w:rsidP="009B7420">
      <w:pPr>
        <w:spacing w:line="22" w:lineRule="atLeast"/>
      </w:pPr>
    </w:p>
    <w:p w14:paraId="06FA1F23" w14:textId="77777777" w:rsidR="009B7420" w:rsidRPr="00E25E6A" w:rsidRDefault="009B7420" w:rsidP="00624E8F">
      <w:pPr>
        <w:pStyle w:val="Odstavekseznama"/>
        <w:numPr>
          <w:ilvl w:val="0"/>
          <w:numId w:val="20"/>
        </w:numPr>
        <w:spacing w:line="22" w:lineRule="atLeast"/>
        <w:jc w:val="center"/>
        <w:rPr>
          <w:b/>
        </w:rPr>
      </w:pPr>
      <w:r w:rsidRPr="00E25E6A">
        <w:rPr>
          <w:b/>
        </w:rPr>
        <w:t>člen</w:t>
      </w:r>
    </w:p>
    <w:p w14:paraId="44893C9C" w14:textId="77777777" w:rsidR="009B7420" w:rsidRPr="00E25E6A" w:rsidRDefault="009B7420" w:rsidP="009B7420">
      <w:pPr>
        <w:spacing w:line="22" w:lineRule="atLeast"/>
        <w:jc w:val="center"/>
        <w:rPr>
          <w:b/>
        </w:rPr>
      </w:pPr>
      <w:r w:rsidRPr="00E25E6A">
        <w:rPr>
          <w:b/>
        </w:rPr>
        <w:t>PRENEHANJE KONCESIJSKEGA RAZMERJA</w:t>
      </w:r>
    </w:p>
    <w:p w14:paraId="5FE6FDAB" w14:textId="77777777" w:rsidR="009B7420" w:rsidRDefault="009B7420" w:rsidP="009B7420">
      <w:pPr>
        <w:spacing w:line="22" w:lineRule="atLeast"/>
      </w:pPr>
    </w:p>
    <w:p w14:paraId="3B9E7086" w14:textId="77777777" w:rsidR="009B7420" w:rsidRDefault="009B7420" w:rsidP="009B7420">
      <w:pPr>
        <w:spacing w:line="22" w:lineRule="atLeast"/>
      </w:pPr>
      <w:r>
        <w:t>Koncesijska pogodba preneha:</w:t>
      </w:r>
    </w:p>
    <w:p w14:paraId="484F91A2" w14:textId="77777777" w:rsidR="009B7420" w:rsidRDefault="009B7420" w:rsidP="009B7420">
      <w:pPr>
        <w:pStyle w:val="Odstavekseznama"/>
        <w:numPr>
          <w:ilvl w:val="0"/>
          <w:numId w:val="21"/>
        </w:numPr>
        <w:spacing w:line="22" w:lineRule="atLeast"/>
      </w:pPr>
      <w:r>
        <w:t>s potekom časa, za katerega je bila sklenjena,</w:t>
      </w:r>
    </w:p>
    <w:p w14:paraId="2F92BC3C" w14:textId="77777777" w:rsidR="009B7420" w:rsidRDefault="009B7420" w:rsidP="009B7420">
      <w:pPr>
        <w:pStyle w:val="Odstavekseznama"/>
        <w:numPr>
          <w:ilvl w:val="0"/>
          <w:numId w:val="21"/>
        </w:numPr>
        <w:spacing w:line="22" w:lineRule="atLeast"/>
      </w:pPr>
      <w:r>
        <w:t>s smrtjo koncesionarja,</w:t>
      </w:r>
    </w:p>
    <w:p w14:paraId="2B4C0F1B" w14:textId="77777777" w:rsidR="009B7420" w:rsidRDefault="009B7420" w:rsidP="009B7420">
      <w:pPr>
        <w:pStyle w:val="Odstavekseznama"/>
        <w:numPr>
          <w:ilvl w:val="0"/>
          <w:numId w:val="21"/>
        </w:numPr>
        <w:spacing w:line="22" w:lineRule="atLeast"/>
      </w:pPr>
      <w:r>
        <w:t>s stečajem ali zaradi drugega načina prenehanja koncesionarja kot zasebnega zdravstvenega</w:t>
      </w:r>
    </w:p>
    <w:p w14:paraId="1FEC5953" w14:textId="77777777" w:rsidR="009B7420" w:rsidRDefault="009B7420" w:rsidP="009B7420">
      <w:pPr>
        <w:pStyle w:val="Odstavekseznama"/>
        <w:numPr>
          <w:ilvl w:val="0"/>
          <w:numId w:val="21"/>
        </w:numPr>
        <w:spacing w:line="22" w:lineRule="atLeast"/>
      </w:pPr>
      <w:r>
        <w:t>delavca,</w:t>
      </w:r>
    </w:p>
    <w:p w14:paraId="492B88D0" w14:textId="77777777" w:rsidR="009B7420" w:rsidRDefault="009B7420" w:rsidP="009B7420">
      <w:pPr>
        <w:pStyle w:val="Odstavekseznama"/>
        <w:numPr>
          <w:ilvl w:val="0"/>
          <w:numId w:val="21"/>
        </w:numPr>
        <w:spacing w:line="22" w:lineRule="atLeast"/>
      </w:pPr>
      <w:r>
        <w:t>z odpovedjo pogodbe iz razlogov in pod pogoji, ki so določeni v koncesijski pogodbi,</w:t>
      </w:r>
    </w:p>
    <w:p w14:paraId="262C6E3A" w14:textId="77777777" w:rsidR="009B7420" w:rsidRDefault="009B7420" w:rsidP="009B7420">
      <w:pPr>
        <w:pStyle w:val="Odstavekseznama"/>
        <w:numPr>
          <w:ilvl w:val="0"/>
          <w:numId w:val="21"/>
        </w:numPr>
        <w:spacing w:line="22" w:lineRule="atLeast"/>
      </w:pPr>
      <w:r>
        <w:t>če je koncesijska odločba pravnomočno odpravljena ali izrečena za nično,</w:t>
      </w:r>
    </w:p>
    <w:p w14:paraId="118D78AC" w14:textId="77777777" w:rsidR="009B7420" w:rsidRDefault="009B7420" w:rsidP="009B7420">
      <w:pPr>
        <w:pStyle w:val="Odstavekseznama"/>
        <w:numPr>
          <w:ilvl w:val="0"/>
          <w:numId w:val="21"/>
        </w:numPr>
        <w:spacing w:line="22" w:lineRule="atLeast"/>
      </w:pPr>
      <w:r>
        <w:t>v primeru odvzema koncesije,</w:t>
      </w:r>
    </w:p>
    <w:p w14:paraId="7B5B0A8A" w14:textId="77777777" w:rsidR="009B7420" w:rsidRDefault="009B7420" w:rsidP="009B7420">
      <w:pPr>
        <w:pStyle w:val="Odstavekseznama"/>
        <w:numPr>
          <w:ilvl w:val="0"/>
          <w:numId w:val="21"/>
        </w:numPr>
        <w:spacing w:line="22" w:lineRule="atLeast"/>
      </w:pPr>
      <w:r>
        <w:t>s sporazumom.</w:t>
      </w:r>
    </w:p>
    <w:p w14:paraId="6EB048D7" w14:textId="77777777" w:rsidR="009B7420" w:rsidRDefault="009B7420" w:rsidP="009B7420">
      <w:pPr>
        <w:spacing w:line="22" w:lineRule="atLeast"/>
      </w:pPr>
    </w:p>
    <w:p w14:paraId="7BE751EB" w14:textId="77777777" w:rsidR="009B7420" w:rsidRDefault="009B7420" w:rsidP="009B7420">
      <w:pPr>
        <w:spacing w:line="22" w:lineRule="atLeast"/>
        <w:jc w:val="both"/>
      </w:pPr>
      <w:r>
        <w:t>Pogodbeni stranki se lahko med trajanjem te pogodbe sporazumeta o njenem prenehanju. Pogodbena stranka, ki želi sporazumno prenehanje te pogodbe, posreduje drugi pogodbeni stranki pisno vlogo, ki vsebuje obrazložitev razlogov.</w:t>
      </w:r>
    </w:p>
    <w:p w14:paraId="743EA146" w14:textId="77777777" w:rsidR="009B7420" w:rsidRDefault="009B7420" w:rsidP="009B7420">
      <w:pPr>
        <w:spacing w:line="22" w:lineRule="atLeast"/>
      </w:pPr>
    </w:p>
    <w:p w14:paraId="21BDF2D7" w14:textId="77777777" w:rsidR="009B7420" w:rsidRDefault="009B7420" w:rsidP="009B7420">
      <w:pPr>
        <w:spacing w:line="22" w:lineRule="atLeast"/>
        <w:jc w:val="both"/>
      </w:pPr>
      <w:r>
        <w:t xml:space="preserve">Koncesionar je dolžan o odpovedi te pogodbe pisno obvestiti koncedenta vsaj 10 mesecev pred prenehanjem te pogodbe. V primeru </w:t>
      </w:r>
      <w:proofErr w:type="spellStart"/>
      <w:r>
        <w:t>koncesionarjevega</w:t>
      </w:r>
      <w:proofErr w:type="spellEnd"/>
      <w:r>
        <w:t xml:space="preserve"> neupoštevanja navedenega roka za odpoved te pogodbe, je koncesionar dolžan opravljati koncesijsko dejavnost vse dokler ne začne opravljati te dejavnosti nov izvajalec, vendar največ 10 mesecev od dneva odpovedi te pogodbe.</w:t>
      </w:r>
    </w:p>
    <w:p w14:paraId="0F19F80D" w14:textId="77777777" w:rsidR="009B7420" w:rsidRDefault="009B7420" w:rsidP="009B7420">
      <w:pPr>
        <w:spacing w:line="22" w:lineRule="atLeast"/>
      </w:pPr>
    </w:p>
    <w:p w14:paraId="724DCB4F" w14:textId="77777777" w:rsidR="009B7420" w:rsidRDefault="009B7420" w:rsidP="009B7420">
      <w:pPr>
        <w:spacing w:line="22" w:lineRule="atLeast"/>
        <w:jc w:val="both"/>
      </w:pPr>
      <w:r>
        <w:t>Koncedent lahko določi tudi drugačen način izvajanja koncesijske dejavnosti v skladu z veljavno zakonodajo.</w:t>
      </w:r>
    </w:p>
    <w:p w14:paraId="2D7D8592" w14:textId="77777777" w:rsidR="009B7420" w:rsidRDefault="009B7420" w:rsidP="009B7420">
      <w:pPr>
        <w:spacing w:line="22" w:lineRule="atLeast"/>
      </w:pPr>
    </w:p>
    <w:p w14:paraId="4379ECDC" w14:textId="77777777" w:rsidR="009B7420" w:rsidRDefault="009B7420" w:rsidP="009B7420">
      <w:pPr>
        <w:rPr>
          <w:b/>
        </w:rPr>
      </w:pPr>
      <w:r>
        <w:rPr>
          <w:b/>
        </w:rPr>
        <w:br w:type="page"/>
      </w:r>
    </w:p>
    <w:p w14:paraId="37807DF4" w14:textId="77777777" w:rsidR="009B7420" w:rsidRPr="00E25E6A" w:rsidRDefault="009B7420" w:rsidP="00624E8F">
      <w:pPr>
        <w:pStyle w:val="Odstavekseznama"/>
        <w:numPr>
          <w:ilvl w:val="0"/>
          <w:numId w:val="20"/>
        </w:numPr>
        <w:spacing w:line="22" w:lineRule="atLeast"/>
        <w:jc w:val="center"/>
        <w:rPr>
          <w:b/>
        </w:rPr>
      </w:pPr>
      <w:r w:rsidRPr="00E25E6A">
        <w:rPr>
          <w:b/>
        </w:rPr>
        <w:lastRenderedPageBreak/>
        <w:t>člen</w:t>
      </w:r>
    </w:p>
    <w:p w14:paraId="576CBECC" w14:textId="77777777" w:rsidR="009B7420" w:rsidRPr="00E25E6A" w:rsidRDefault="009B7420" w:rsidP="009B7420">
      <w:pPr>
        <w:spacing w:line="22" w:lineRule="atLeast"/>
        <w:jc w:val="center"/>
        <w:rPr>
          <w:b/>
        </w:rPr>
      </w:pPr>
      <w:r w:rsidRPr="00E25E6A">
        <w:rPr>
          <w:b/>
        </w:rPr>
        <w:t>ZAČASNO OPRAVLJANJE KONCESIJSKE DEJAVNOSTI</w:t>
      </w:r>
    </w:p>
    <w:p w14:paraId="01E08B0E" w14:textId="77777777" w:rsidR="009B7420" w:rsidRDefault="009B7420" w:rsidP="009B7420">
      <w:pPr>
        <w:spacing w:line="22" w:lineRule="atLeast"/>
      </w:pPr>
    </w:p>
    <w:p w14:paraId="1E433DA1" w14:textId="77777777" w:rsidR="009B7420" w:rsidRDefault="009B7420" w:rsidP="009B7420">
      <w:pPr>
        <w:spacing w:line="22" w:lineRule="atLeast"/>
        <w:jc w:val="both"/>
      </w:pPr>
      <w:r>
        <w:t>Če koncesionar neprekinjeno več kot šest mesecev zaradi bolezni, varstva in vzgoje otroka ali izobraževanja ne more ali ne bi mogel opravljati koncesijske dejavnosti, se koncesionar in koncedent z dodatkom k tej pogodbi dogovorita o začasnem opravljanju koncesijske dejavnosti največ za obdobje dveh let.</w:t>
      </w:r>
    </w:p>
    <w:p w14:paraId="149FFD0B" w14:textId="77777777" w:rsidR="009B7420" w:rsidRDefault="009B7420" w:rsidP="009B7420">
      <w:pPr>
        <w:spacing w:line="22" w:lineRule="atLeast"/>
      </w:pPr>
    </w:p>
    <w:p w14:paraId="58BB5846" w14:textId="3979A204" w:rsidR="009B7420" w:rsidRDefault="009B7420" w:rsidP="009B7420">
      <w:pPr>
        <w:spacing w:line="22" w:lineRule="atLeast"/>
        <w:jc w:val="both"/>
      </w:pPr>
      <w:r>
        <w:t>Če koncesionar zaradi prej navedenih razlogov ne opravlja koncesijske dejavnosti več kot dve leti, se koncesija odvzame.</w:t>
      </w:r>
    </w:p>
    <w:p w14:paraId="58CBD614" w14:textId="77777777" w:rsidR="00CB600F" w:rsidRDefault="00CB600F" w:rsidP="009B7420">
      <w:pPr>
        <w:spacing w:line="22" w:lineRule="atLeast"/>
        <w:jc w:val="both"/>
      </w:pPr>
    </w:p>
    <w:p w14:paraId="263667FF" w14:textId="77777777" w:rsidR="009B7420" w:rsidRPr="00A60DBF" w:rsidRDefault="009B7420" w:rsidP="00130D93">
      <w:pPr>
        <w:pStyle w:val="Odstavekseznama"/>
        <w:numPr>
          <w:ilvl w:val="0"/>
          <w:numId w:val="20"/>
        </w:numPr>
        <w:spacing w:line="22" w:lineRule="atLeast"/>
        <w:jc w:val="center"/>
        <w:rPr>
          <w:b/>
        </w:rPr>
      </w:pPr>
      <w:r w:rsidRPr="00A60DBF">
        <w:rPr>
          <w:b/>
        </w:rPr>
        <w:t>člen</w:t>
      </w:r>
    </w:p>
    <w:p w14:paraId="10407110" w14:textId="77777777" w:rsidR="009B7420" w:rsidRPr="00A60DBF" w:rsidRDefault="009B7420" w:rsidP="009B7420">
      <w:pPr>
        <w:spacing w:line="22" w:lineRule="atLeast"/>
        <w:jc w:val="center"/>
        <w:rPr>
          <w:b/>
        </w:rPr>
      </w:pPr>
      <w:r w:rsidRPr="00A60DBF">
        <w:rPr>
          <w:b/>
        </w:rPr>
        <w:t>OBMOČJE IN LOKACIJA OPRAVLJANJA KONCESIJSKE DEJAVNOSTI</w:t>
      </w:r>
    </w:p>
    <w:p w14:paraId="133E3AF9" w14:textId="77777777" w:rsidR="009B7420" w:rsidRDefault="009B7420" w:rsidP="009B7420">
      <w:pPr>
        <w:spacing w:line="22" w:lineRule="atLeast"/>
      </w:pPr>
    </w:p>
    <w:p w14:paraId="556912DC" w14:textId="50456BAB" w:rsidR="009B7420" w:rsidRPr="003441C6" w:rsidRDefault="009B7420" w:rsidP="009B7420">
      <w:pPr>
        <w:spacing w:line="22" w:lineRule="atLeast"/>
      </w:pPr>
      <w:r>
        <w:t xml:space="preserve">Koncesionar opravlja koncesijsko dejavnost </w:t>
      </w:r>
      <w:r w:rsidRPr="00585E65">
        <w:t>na območju občine Piran</w:t>
      </w:r>
      <w:r w:rsidR="009F5EA6">
        <w:t xml:space="preserve"> </w:t>
      </w:r>
      <w:r w:rsidR="009F5EA6" w:rsidRPr="003B4506">
        <w:t>in sicer na lokaciji: __________</w:t>
      </w:r>
      <w:r w:rsidRPr="003B4506">
        <w:t>.</w:t>
      </w:r>
      <w:r w:rsidR="00CB600F" w:rsidRPr="00585E65">
        <w:t xml:space="preserve"> Lokacijo in ustrezne prostore za izvajanje koncesije zagotovi koncesionar sam.</w:t>
      </w:r>
    </w:p>
    <w:p w14:paraId="3B0568CD" w14:textId="77777777" w:rsidR="009B7420" w:rsidRPr="003441C6" w:rsidRDefault="009B7420" w:rsidP="009B7420">
      <w:pPr>
        <w:spacing w:line="22" w:lineRule="atLeast"/>
      </w:pPr>
    </w:p>
    <w:p w14:paraId="59924302" w14:textId="5186356D" w:rsidR="009B7420" w:rsidRDefault="009B7420" w:rsidP="009B7420">
      <w:pPr>
        <w:spacing w:line="22" w:lineRule="atLeast"/>
        <w:jc w:val="both"/>
      </w:pPr>
      <w:r w:rsidRPr="003441C6">
        <w:t>Sprememba lokacije opravljanja koncesijske dejavnosti je mogoča le po predhodnem pisnem soglasju koncedenta</w:t>
      </w:r>
      <w:r w:rsidR="00B51A0F" w:rsidRPr="003441C6">
        <w:t xml:space="preserve"> ali na njegovo </w:t>
      </w:r>
      <w:r w:rsidR="00B51A0F" w:rsidRPr="00870318">
        <w:t>zahtevo</w:t>
      </w:r>
      <w:r w:rsidR="00CB600F" w:rsidRPr="00870318">
        <w:t xml:space="preserve"> ter pod pogojem, da so zagotovljeni najmanj enaki pogoji dostopnosti prostorov ambulante</w:t>
      </w:r>
      <w:r w:rsidR="00870318">
        <w:t xml:space="preserve"> kot za dosedanjo lokacijo</w:t>
      </w:r>
      <w:r w:rsidRPr="00870318">
        <w:t>. Koncesionar mora po tem, ko je pridobil predhodno pisno soglasje koncedenta k spremembi lokacije opravljanja</w:t>
      </w:r>
      <w:r w:rsidRPr="003441C6">
        <w:t xml:space="preserve"> koncesijske dejavnosti, v skladu z zakonom zaprositi ministrstvo, pristojno za zdravje, za spremembo dovoljenja </w:t>
      </w:r>
      <w:r>
        <w:t>za opravljanje dejavnosti.</w:t>
      </w:r>
    </w:p>
    <w:p w14:paraId="0FB47372" w14:textId="77777777" w:rsidR="009734FE" w:rsidRDefault="009734FE" w:rsidP="009B7420">
      <w:pPr>
        <w:spacing w:line="22" w:lineRule="atLeast"/>
        <w:jc w:val="both"/>
      </w:pPr>
    </w:p>
    <w:p w14:paraId="308FE1B1" w14:textId="77777777" w:rsidR="009B7420" w:rsidRDefault="009B7420" w:rsidP="009B7420">
      <w:pPr>
        <w:spacing w:line="22" w:lineRule="atLeast"/>
        <w:jc w:val="both"/>
      </w:pPr>
      <w:r>
        <w:t>Koncesionar najkasneje v 14 dneh od izdaje novega dovoljenja koncedentu predloži njegovo overjeno kopijo ali poda pisno soglasje koncedentu za pridobitev podatkov o spremenjenem dovoljenju iz uradne evidence ministrstva, v nasprotnem primeru se mu koncesija odvzame.</w:t>
      </w:r>
    </w:p>
    <w:p w14:paraId="1AD2101B" w14:textId="77777777" w:rsidR="009B7420" w:rsidRDefault="009B7420" w:rsidP="009B7420">
      <w:pPr>
        <w:spacing w:line="22" w:lineRule="atLeast"/>
      </w:pPr>
    </w:p>
    <w:p w14:paraId="07C09642" w14:textId="77777777" w:rsidR="009B7420" w:rsidRDefault="009B7420" w:rsidP="009B7420">
      <w:pPr>
        <w:spacing w:line="22" w:lineRule="atLeast"/>
        <w:jc w:val="both"/>
      </w:pPr>
      <w:r>
        <w:t>Koncesionar je o spremembi lokacije izvajanja koncesijske dejavnosti dolžan obvestiti vse pri njem opredeljene zavarovane osebe.</w:t>
      </w:r>
    </w:p>
    <w:p w14:paraId="0251092B" w14:textId="77777777" w:rsidR="009B7420" w:rsidRDefault="009B7420" w:rsidP="009B7420">
      <w:pPr>
        <w:spacing w:line="22" w:lineRule="atLeast"/>
      </w:pPr>
    </w:p>
    <w:p w14:paraId="79D96A05" w14:textId="77777777" w:rsidR="009B7420" w:rsidRDefault="009B7420" w:rsidP="009B7420">
      <w:pPr>
        <w:spacing w:line="22" w:lineRule="atLeast"/>
        <w:jc w:val="both"/>
      </w:pPr>
      <w:r>
        <w:t>V primeru spremembe lokacije izvajanja koncesijske dejavnosti se izda nova odločba o podelitvi koncesije ter se sklene aneks k tej pogodbi.</w:t>
      </w:r>
    </w:p>
    <w:p w14:paraId="24C532E3" w14:textId="77777777" w:rsidR="009B7420" w:rsidRDefault="009B7420" w:rsidP="009B7420">
      <w:pPr>
        <w:spacing w:line="22" w:lineRule="atLeast"/>
      </w:pPr>
      <w:r>
        <w:t xml:space="preserve"> </w:t>
      </w:r>
    </w:p>
    <w:p w14:paraId="3C3DFC9E" w14:textId="77777777" w:rsidR="009B7420" w:rsidRPr="00A85A66" w:rsidRDefault="009B7420" w:rsidP="000D3FAE">
      <w:pPr>
        <w:pStyle w:val="Odstavekseznama"/>
        <w:numPr>
          <w:ilvl w:val="0"/>
          <w:numId w:val="20"/>
        </w:numPr>
        <w:spacing w:line="22" w:lineRule="atLeast"/>
        <w:jc w:val="center"/>
        <w:rPr>
          <w:b/>
        </w:rPr>
      </w:pPr>
      <w:r w:rsidRPr="00A85A66">
        <w:rPr>
          <w:b/>
        </w:rPr>
        <w:t>člen</w:t>
      </w:r>
    </w:p>
    <w:p w14:paraId="3110FE2F" w14:textId="77777777" w:rsidR="009B7420" w:rsidRPr="00A85A66" w:rsidRDefault="009B7420" w:rsidP="009B7420">
      <w:pPr>
        <w:spacing w:line="22" w:lineRule="atLeast"/>
        <w:jc w:val="center"/>
        <w:rPr>
          <w:b/>
        </w:rPr>
      </w:pPr>
      <w:r w:rsidRPr="00A85A66">
        <w:rPr>
          <w:b/>
        </w:rPr>
        <w:t>DELOVNI IN ORDINACIJSKI ČAS KONCESIJSKE DEJAVNOSTI</w:t>
      </w:r>
    </w:p>
    <w:p w14:paraId="73F4212B" w14:textId="77777777" w:rsidR="009B7420" w:rsidRDefault="009B7420" w:rsidP="009B7420">
      <w:pPr>
        <w:spacing w:line="22" w:lineRule="atLeast"/>
      </w:pPr>
    </w:p>
    <w:p w14:paraId="77A9757D" w14:textId="77777777" w:rsidR="009B7420" w:rsidRDefault="009B7420" w:rsidP="00DA56CE">
      <w:pPr>
        <w:spacing w:line="22" w:lineRule="atLeast"/>
        <w:jc w:val="both"/>
      </w:pPr>
      <w:r>
        <w:t>Koncesionar bo zagotavljal delovni čas izvajanja koncesijske dejavnosti 5 dni v tednu v obsegu 40 ur tedensko.</w:t>
      </w:r>
    </w:p>
    <w:p w14:paraId="4C002BC0" w14:textId="77777777" w:rsidR="009F5EA6" w:rsidRDefault="009F5EA6" w:rsidP="00DA56CE">
      <w:pPr>
        <w:spacing w:line="22" w:lineRule="atLeast"/>
        <w:jc w:val="both"/>
      </w:pPr>
    </w:p>
    <w:p w14:paraId="3B0D3AD1" w14:textId="5876E2C8" w:rsidR="009B7420" w:rsidRDefault="003B4506" w:rsidP="009B7420">
      <w:pPr>
        <w:spacing w:line="22" w:lineRule="atLeast"/>
      </w:pPr>
      <w:r w:rsidRPr="003B4506">
        <w:t>Ordinacijski čas koncesijske dejavnosti: _______________________</w:t>
      </w:r>
    </w:p>
    <w:p w14:paraId="2C1A20AC" w14:textId="77777777" w:rsidR="003B4506" w:rsidRDefault="003B4506" w:rsidP="009B7420">
      <w:pPr>
        <w:spacing w:line="22" w:lineRule="atLeast"/>
      </w:pPr>
    </w:p>
    <w:p w14:paraId="059627E4" w14:textId="6D5A8807" w:rsidR="009B7420" w:rsidRDefault="009B7420" w:rsidP="009B7420">
      <w:pPr>
        <w:spacing w:line="22" w:lineRule="atLeast"/>
        <w:jc w:val="both"/>
      </w:pPr>
      <w:r>
        <w:t xml:space="preserve">Koncesionar bo zagotavljal </w:t>
      </w:r>
      <w:proofErr w:type="spellStart"/>
      <w:r>
        <w:t>ordinacijski</w:t>
      </w:r>
      <w:proofErr w:type="spellEnd"/>
      <w:r>
        <w:t xml:space="preserve"> čas izvajanja koncesijske dejavnosti 5 dni v tednu, od tega najmanj eno petino od 16. ure dalje oz. skladno s Splošnim dogovorom s predstavniki izvajalcev (zbornice, združenja), Ministrstva za zdravje, ZZZS in Zdravstvenega doma Piran – </w:t>
      </w:r>
      <w:proofErr w:type="spellStart"/>
      <w:r>
        <w:t>Poliambulatorio</w:t>
      </w:r>
      <w:proofErr w:type="spellEnd"/>
      <w:r>
        <w:t xml:space="preserve"> </w:t>
      </w:r>
      <w:proofErr w:type="spellStart"/>
      <w:r>
        <w:t>Pirano</w:t>
      </w:r>
      <w:proofErr w:type="spellEnd"/>
      <w:r>
        <w:t>, sorazmerno z obsegom programa.</w:t>
      </w:r>
    </w:p>
    <w:p w14:paraId="6C84FFA3" w14:textId="77777777" w:rsidR="009B7420" w:rsidRDefault="009B7420" w:rsidP="009B7420">
      <w:pPr>
        <w:spacing w:line="22" w:lineRule="atLeast"/>
        <w:jc w:val="both"/>
      </w:pPr>
    </w:p>
    <w:p w14:paraId="673165AC" w14:textId="5449D0AD" w:rsidR="00973E84" w:rsidRDefault="00495B8B" w:rsidP="00973E84">
      <w:pPr>
        <w:spacing w:line="22" w:lineRule="atLeast"/>
        <w:jc w:val="both"/>
      </w:pPr>
      <w:r w:rsidRPr="003441C6">
        <w:t xml:space="preserve">V </w:t>
      </w:r>
      <w:proofErr w:type="spellStart"/>
      <w:r w:rsidRPr="003441C6">
        <w:t>ordinacijskem</w:t>
      </w:r>
      <w:proofErr w:type="spellEnd"/>
      <w:r w:rsidRPr="003441C6">
        <w:t xml:space="preserve"> času koncesijske dejavnosti koncesionar sme opravljati tudi dejavnosti, ki ne sodijo v koncesijsko dejavnost, v kolikor </w:t>
      </w:r>
      <w:r w:rsidR="004013C0" w:rsidRPr="003441C6">
        <w:t>to</w:t>
      </w:r>
      <w:r w:rsidRPr="003441C6">
        <w:t xml:space="preserve"> ni v škodo </w:t>
      </w:r>
      <w:r w:rsidR="004013C0" w:rsidRPr="003441C6">
        <w:t xml:space="preserve">pravice </w:t>
      </w:r>
      <w:r w:rsidRPr="003441C6">
        <w:t xml:space="preserve">zavarovanih oseb </w:t>
      </w:r>
      <w:r w:rsidR="004013C0" w:rsidRPr="003441C6">
        <w:t xml:space="preserve">do dostopa do javnih zdravstvenih storitev </w:t>
      </w:r>
      <w:r w:rsidRPr="003441C6">
        <w:t>ali ne posega v obseg izvajanja koncesijske dejavnosti.</w:t>
      </w:r>
      <w:r w:rsidR="003B4506">
        <w:rPr>
          <w:bCs/>
        </w:rPr>
        <w:t xml:space="preserve"> </w:t>
      </w:r>
      <w:r w:rsidR="003B4506" w:rsidRPr="003B4506">
        <w:rPr>
          <w:bCs/>
        </w:rPr>
        <w:t xml:space="preserve">Storitve iz tržne dejavnosti koncesionar opravlja v času, ki ni namenjen koncesijski dejavnosti, razen kadar je tržni del storitve mogoče opraviti istočasno oziroma s standardom, ki presega s predpisi s področja zdravstvenega </w:t>
      </w:r>
      <w:r w:rsidR="00973E84" w:rsidRPr="003B4506">
        <w:rPr>
          <w:bCs/>
        </w:rPr>
        <w:lastRenderedPageBreak/>
        <w:t xml:space="preserve">zavarovanja priznani standard (npr. uporaba nadstandardnega materiala v primeru storitve iz obveznega zdravstvenega zavarovanja), pri čemer se </w:t>
      </w:r>
      <w:proofErr w:type="spellStart"/>
      <w:r w:rsidR="00973E84" w:rsidRPr="003B4506">
        <w:rPr>
          <w:bCs/>
        </w:rPr>
        <w:t>ordinacijski</w:t>
      </w:r>
      <w:proofErr w:type="spellEnd"/>
      <w:r w:rsidR="00973E84" w:rsidRPr="003B4506">
        <w:rPr>
          <w:bCs/>
        </w:rPr>
        <w:t xml:space="preserve"> čas, namenjen opravljanju tržne dejavnosti, določi v ceniku, ki ga objavi na svojih spletnih straneh in na vidnem mestu v čakalnici oziroma svojem običajnem oglasnem mestu.</w:t>
      </w:r>
    </w:p>
    <w:p w14:paraId="454FF7B1" w14:textId="6D166494" w:rsidR="009B7420" w:rsidRPr="003441C6" w:rsidRDefault="009B7420" w:rsidP="009B7420">
      <w:pPr>
        <w:spacing w:line="22" w:lineRule="atLeast"/>
        <w:jc w:val="both"/>
      </w:pPr>
    </w:p>
    <w:p w14:paraId="0DE3CFD7" w14:textId="77777777" w:rsidR="009B7420" w:rsidRDefault="009B7420" w:rsidP="009B7420">
      <w:pPr>
        <w:spacing w:line="22" w:lineRule="atLeast"/>
        <w:jc w:val="both"/>
      </w:pPr>
      <w:r>
        <w:t xml:space="preserve">Koncesionar mora poskrbeti, da je urnik ordinacijskega časa koncesijske dejavnosti uporabnikom storitev stalno na vpogled na vidnem mestu v neposredni bližini vhoda v </w:t>
      </w:r>
      <w:proofErr w:type="spellStart"/>
      <w:r>
        <w:t>ordinacijske</w:t>
      </w:r>
      <w:proofErr w:type="spellEnd"/>
      <w:r>
        <w:t xml:space="preserve"> prostore in na spletnih straneh koncesionarja, če jih ima ter na spletnih straneh Zdravstvenega doma Piran – </w:t>
      </w:r>
      <w:proofErr w:type="spellStart"/>
      <w:r>
        <w:t>Poliambulatorio</w:t>
      </w:r>
      <w:proofErr w:type="spellEnd"/>
      <w:r>
        <w:t xml:space="preserve"> </w:t>
      </w:r>
      <w:proofErr w:type="spellStart"/>
      <w:r>
        <w:t>Pirano</w:t>
      </w:r>
      <w:proofErr w:type="spellEnd"/>
      <w:r>
        <w:t>.</w:t>
      </w:r>
    </w:p>
    <w:p w14:paraId="3023737D" w14:textId="4BF3C917" w:rsidR="009B7420" w:rsidRDefault="009B7420" w:rsidP="009B7420">
      <w:pPr>
        <w:rPr>
          <w:b/>
        </w:rPr>
      </w:pPr>
    </w:p>
    <w:p w14:paraId="5B125475" w14:textId="77777777" w:rsidR="009B7420" w:rsidRPr="00A85A66" w:rsidRDefault="009B7420" w:rsidP="000D3FAE">
      <w:pPr>
        <w:pStyle w:val="Odstavekseznama"/>
        <w:numPr>
          <w:ilvl w:val="0"/>
          <w:numId w:val="20"/>
        </w:numPr>
        <w:spacing w:line="22" w:lineRule="atLeast"/>
        <w:jc w:val="center"/>
        <w:rPr>
          <w:b/>
        </w:rPr>
      </w:pPr>
      <w:r w:rsidRPr="00A85A66">
        <w:rPr>
          <w:b/>
        </w:rPr>
        <w:t>člen</w:t>
      </w:r>
    </w:p>
    <w:p w14:paraId="693EE25F" w14:textId="77777777" w:rsidR="009B7420" w:rsidRPr="00A85A66" w:rsidRDefault="009B7420" w:rsidP="009B7420">
      <w:pPr>
        <w:spacing w:line="22" w:lineRule="atLeast"/>
        <w:jc w:val="center"/>
        <w:rPr>
          <w:b/>
        </w:rPr>
      </w:pPr>
      <w:r w:rsidRPr="00A85A66">
        <w:rPr>
          <w:b/>
        </w:rPr>
        <w:t>DOLŽNOSTI KONCESIONARJA</w:t>
      </w:r>
    </w:p>
    <w:p w14:paraId="2C7F367F" w14:textId="77777777" w:rsidR="009B7420" w:rsidRDefault="009B7420" w:rsidP="009B7420">
      <w:pPr>
        <w:spacing w:line="22" w:lineRule="atLeast"/>
      </w:pPr>
    </w:p>
    <w:p w14:paraId="275A73C4" w14:textId="77777777" w:rsidR="009B7420" w:rsidRDefault="009B7420" w:rsidP="009B7420">
      <w:pPr>
        <w:spacing w:line="22" w:lineRule="atLeast"/>
      </w:pPr>
      <w:r>
        <w:t>Koncesionar je dolžan:</w:t>
      </w:r>
    </w:p>
    <w:p w14:paraId="5417E092" w14:textId="77777777" w:rsidR="009B7420" w:rsidRPr="003B4506" w:rsidRDefault="009B7420" w:rsidP="00D04E37">
      <w:pPr>
        <w:pStyle w:val="Odstavekseznama"/>
        <w:numPr>
          <w:ilvl w:val="0"/>
          <w:numId w:val="22"/>
        </w:numPr>
        <w:spacing w:line="22" w:lineRule="atLeast"/>
        <w:jc w:val="both"/>
      </w:pPr>
      <w:r>
        <w:t xml:space="preserve">ves </w:t>
      </w:r>
      <w:r w:rsidRPr="003B4506">
        <w:t>čas izvajati koncesijsko dejavnost v skladu z veljavno zakonodajo, splošnimi akti ZZZS ter drugimi predpisi, vezanimi na zdravstveno in koncesijsko dejavnost, odločbo o podelitvi koncesije in to pogodbo;</w:t>
      </w:r>
    </w:p>
    <w:p w14:paraId="330F2DFC" w14:textId="391AFF26" w:rsidR="009B7420" w:rsidRPr="003B4506" w:rsidRDefault="00CB600F" w:rsidP="00D04E37">
      <w:pPr>
        <w:pStyle w:val="Odstavekseznama"/>
        <w:numPr>
          <w:ilvl w:val="0"/>
          <w:numId w:val="22"/>
        </w:numPr>
        <w:spacing w:line="22" w:lineRule="atLeast"/>
        <w:jc w:val="both"/>
      </w:pPr>
      <w:r w:rsidRPr="003B4506">
        <w:rPr>
          <w:rFonts w:ascii="Calibri" w:hAnsi="Calibri" w:cs="Calibri"/>
        </w:rPr>
        <w:t xml:space="preserve">prevzel vse zavarovane osebe, ki so bile opredeljene pri dosedanjem izvajalcu zdravstvenih dejavnosti </w:t>
      </w:r>
      <w:r w:rsidR="00D04E37">
        <w:rPr>
          <w:rFonts w:ascii="Calibri" w:hAnsi="Calibri" w:cs="Calibri"/>
        </w:rPr>
        <w:t>dispanzerja za otroke in šolarje</w:t>
      </w:r>
      <w:r w:rsidRPr="003B4506">
        <w:rPr>
          <w:rFonts w:ascii="Calibri" w:hAnsi="Calibri" w:cs="Calibri"/>
        </w:rPr>
        <w:t xml:space="preserve"> in ki bodo v roku enega leta po sklenitvi koncesijske pogodbe, to želele</w:t>
      </w:r>
      <w:r w:rsidR="009B7420" w:rsidRPr="003B4506">
        <w:t>;</w:t>
      </w:r>
    </w:p>
    <w:p w14:paraId="6863FA6E" w14:textId="77777777" w:rsidR="009B7420" w:rsidRPr="003B4506" w:rsidRDefault="009B7420" w:rsidP="009B7420">
      <w:pPr>
        <w:pStyle w:val="Odstavekseznama"/>
        <w:numPr>
          <w:ilvl w:val="0"/>
          <w:numId w:val="22"/>
        </w:numPr>
        <w:spacing w:line="22" w:lineRule="atLeast"/>
      </w:pPr>
      <w:r w:rsidRPr="003B4506">
        <w:t>za opravljanje programa zdravstvenih storitev, ki jih opravlja za zavarovane osebe pri ZZZS, imeti sklenjeno pogodbo o izvajanju programa zdravstvenih storitev z ZZZS (v nadaljevanju: pogodba z ZZZS);</w:t>
      </w:r>
    </w:p>
    <w:p w14:paraId="5E8B3EA7" w14:textId="77777777" w:rsidR="009B7420" w:rsidRPr="003B4506" w:rsidRDefault="009B7420" w:rsidP="009B7420">
      <w:pPr>
        <w:pStyle w:val="Odstavekseznama"/>
        <w:numPr>
          <w:ilvl w:val="0"/>
          <w:numId w:val="22"/>
        </w:numPr>
        <w:spacing w:line="22" w:lineRule="atLeast"/>
        <w:jc w:val="both"/>
      </w:pPr>
      <w:r w:rsidRPr="003B4506">
        <w:t xml:space="preserve">imeti zaposlene ali na drugi zakoniti podlagi zagotovljeno ustrezno število zdravstvenih delavcev oziroma zdravstvenih sodelavcev, ki izpolnjujejo pogoje iz zakona, ki ureja zdravstveno dejavnost. V primeru letnega dopusta, organiziranega izobraževanja, bolezni in druge upravičene odsotnosti, tudi v skladu s sklenjeno pogodbo z ZZZS, je koncesionar dolžan zagotoviti ustrezno nadomeščanje z enako usposobljenim kadrom. Najkasneje ob prvem nadomeščanju je koncesionar za nadomestnega nosilca dolžan posredovati koncedentu njegovo dovoljenje za opravljanje zdravstvene dejavnosti in sicer je potrebno predložiti njegovo overjeno kopijo ali predložiti soglasje nadomestnega nosilca, da koncedentu dovoljuje pridobitev teh podatkov iz uradne evidence pristojnega ministrstva. O datumu nadomeščanja in nadomestnem nosilcu je koncesionar dolžan predhodno ustrezno obvestiti koncedenta v pisni obliki ali po elektronski pošti in uporabnike storitev na vidnem mestu v </w:t>
      </w:r>
      <w:proofErr w:type="spellStart"/>
      <w:r w:rsidRPr="003B4506">
        <w:t>ordinacijskih</w:t>
      </w:r>
      <w:proofErr w:type="spellEnd"/>
      <w:r w:rsidRPr="003B4506">
        <w:t xml:space="preserve"> prostorih;</w:t>
      </w:r>
    </w:p>
    <w:p w14:paraId="1EEF6DB4" w14:textId="77777777" w:rsidR="009B7420" w:rsidRPr="003B4506" w:rsidRDefault="009B7420" w:rsidP="009B7420">
      <w:pPr>
        <w:pStyle w:val="Odstavekseznama"/>
        <w:numPr>
          <w:ilvl w:val="0"/>
          <w:numId w:val="22"/>
        </w:numPr>
        <w:spacing w:line="22" w:lineRule="atLeast"/>
        <w:jc w:val="both"/>
      </w:pPr>
      <w:r w:rsidRPr="003B4506">
        <w:t>imeti v skladu z zakonom, ki ureja zdravniško službo, urejeno zavarovanje odgovornosti;</w:t>
      </w:r>
    </w:p>
    <w:p w14:paraId="62504E7B" w14:textId="77777777" w:rsidR="009B7420" w:rsidRPr="003B4506" w:rsidRDefault="009B7420" w:rsidP="009B7420">
      <w:pPr>
        <w:pStyle w:val="Odstavekseznama"/>
        <w:numPr>
          <w:ilvl w:val="0"/>
          <w:numId w:val="22"/>
        </w:numPr>
        <w:spacing w:line="22" w:lineRule="atLeast"/>
        <w:jc w:val="both"/>
      </w:pPr>
      <w:r w:rsidRPr="003B4506">
        <w:t xml:space="preserve">opravljati koncesijsko dejavnost izključno v </w:t>
      </w:r>
      <w:proofErr w:type="spellStart"/>
      <w:r w:rsidRPr="003B4506">
        <w:t>ordinacijskih</w:t>
      </w:r>
      <w:proofErr w:type="spellEnd"/>
      <w:r w:rsidRPr="003B4506">
        <w:t xml:space="preserve"> prostorih na lokaciji, opredeljeni v tej pogodbi in veljavni pogodbi z ZZZS, kar pa ne velja za delo na terenu. Koncesionar je dolžan pisno zaprositi koncedenta, če namerava spremeniti </w:t>
      </w:r>
      <w:proofErr w:type="spellStart"/>
      <w:r w:rsidRPr="003B4506">
        <w:t>ordinacijske</w:t>
      </w:r>
      <w:proofErr w:type="spellEnd"/>
      <w:r w:rsidRPr="003B4506">
        <w:t xml:space="preserve"> prostore oz. lokacijo opravljanja koncesijske dejavnosti;</w:t>
      </w:r>
    </w:p>
    <w:p w14:paraId="5B60EAC0" w14:textId="5D45A096" w:rsidR="00E83176" w:rsidRPr="003B4506" w:rsidRDefault="00E83176" w:rsidP="009B7420">
      <w:pPr>
        <w:pStyle w:val="Odstavekseznama"/>
        <w:numPr>
          <w:ilvl w:val="0"/>
          <w:numId w:val="22"/>
        </w:numPr>
        <w:spacing w:line="22" w:lineRule="atLeast"/>
        <w:jc w:val="both"/>
      </w:pPr>
      <w:r w:rsidRPr="003B4506">
        <w:t>zagotoviti opremljenost poslovnih prostorov v obsegu, potrebnem za izvajanje koncesijske dejavnosti;</w:t>
      </w:r>
    </w:p>
    <w:p w14:paraId="3DDFB873" w14:textId="77777777" w:rsidR="009B7420" w:rsidRPr="003B4506" w:rsidRDefault="009B7420" w:rsidP="009B7420">
      <w:pPr>
        <w:pStyle w:val="Odstavekseznama"/>
        <w:numPr>
          <w:ilvl w:val="0"/>
          <w:numId w:val="22"/>
        </w:numPr>
        <w:spacing w:line="22" w:lineRule="atLeast"/>
        <w:jc w:val="both"/>
      </w:pPr>
      <w:r w:rsidRPr="003B4506">
        <w:t xml:space="preserve">opravljati koncesijsko dejavnost v </w:t>
      </w:r>
      <w:proofErr w:type="spellStart"/>
      <w:r w:rsidRPr="003B4506">
        <w:t>ordinacijskem</w:t>
      </w:r>
      <w:proofErr w:type="spellEnd"/>
      <w:r w:rsidRPr="003B4506">
        <w:t xml:space="preserve"> času koncesijske dejavnosti, skladno z 8. členom te pogodbe in veljavne pogodbe z ZZZS ter pisno zaprositi koncedenta, če namerava spremeniti </w:t>
      </w:r>
      <w:proofErr w:type="spellStart"/>
      <w:r w:rsidRPr="003B4506">
        <w:t>ordinacijski</w:t>
      </w:r>
      <w:proofErr w:type="spellEnd"/>
      <w:r w:rsidRPr="003B4506">
        <w:t xml:space="preserve"> čas koncesijske dejavnosti;</w:t>
      </w:r>
    </w:p>
    <w:p w14:paraId="4AB3DF9B" w14:textId="77777777" w:rsidR="009B7420" w:rsidRPr="003B4506" w:rsidRDefault="009B7420" w:rsidP="009B7420">
      <w:pPr>
        <w:pStyle w:val="Odstavekseznama"/>
        <w:numPr>
          <w:ilvl w:val="0"/>
          <w:numId w:val="22"/>
        </w:numPr>
        <w:spacing w:line="22" w:lineRule="atLeast"/>
        <w:jc w:val="both"/>
      </w:pPr>
      <w:r w:rsidRPr="003B4506">
        <w:t>v okviru ordinacijskega časa koncesijske dejavnosti, opredeljenega v tej pogodbi in veljavni pogodbi z ZZZS, opravljati izključno zdravstvene storitve, ki sodijo v koncesijsko dejavnost;</w:t>
      </w:r>
    </w:p>
    <w:p w14:paraId="71961040" w14:textId="77777777" w:rsidR="009B7420" w:rsidRPr="003B4506" w:rsidRDefault="009B7420" w:rsidP="009B7420">
      <w:pPr>
        <w:pStyle w:val="Odstavekseznama"/>
        <w:numPr>
          <w:ilvl w:val="0"/>
          <w:numId w:val="22"/>
        </w:numPr>
        <w:spacing w:line="22" w:lineRule="atLeast"/>
        <w:jc w:val="both"/>
      </w:pPr>
      <w:r w:rsidRPr="003B4506">
        <w:t>ločeno voditi izkaz prihodkov in odhodkov ter sredstev in virov sredstev, ki se nanašajo na opravljanje koncesijske dejavnosti, od tistih, ki se nanašajo na opravljanje zasebne zdravstvene dejavnosti, v skladu s predpisi, ki urejajo preglednost finančnih odnosov, in ločeno evidentiranje različnih dejavnosti;</w:t>
      </w:r>
    </w:p>
    <w:p w14:paraId="24FA6A60" w14:textId="77777777" w:rsidR="009B7420" w:rsidRPr="003B4506" w:rsidRDefault="009B7420" w:rsidP="009B7420">
      <w:pPr>
        <w:pStyle w:val="Odstavekseznama"/>
        <w:numPr>
          <w:ilvl w:val="0"/>
          <w:numId w:val="22"/>
        </w:numPr>
        <w:spacing w:line="22" w:lineRule="atLeast"/>
        <w:jc w:val="both"/>
      </w:pPr>
      <w:r w:rsidRPr="003B4506">
        <w:lastRenderedPageBreak/>
        <w:t>na zahtevo koncedenta v roku, ki ga določi koncedent, poročati o svojem finančnem poslovanju v delu, ki se nanaša na opravljanje koncesijske dejavnosti;</w:t>
      </w:r>
    </w:p>
    <w:p w14:paraId="35CFB9EB" w14:textId="77777777" w:rsidR="009B7420" w:rsidRPr="003B4506" w:rsidRDefault="009B7420" w:rsidP="009B7420">
      <w:pPr>
        <w:pStyle w:val="Odstavekseznama"/>
        <w:numPr>
          <w:ilvl w:val="0"/>
          <w:numId w:val="22"/>
        </w:numPr>
        <w:spacing w:line="22" w:lineRule="atLeast"/>
        <w:jc w:val="both"/>
      </w:pPr>
      <w:r w:rsidRPr="003B4506">
        <w:t>zagotavljati strokovne, tehnične in druge predpisane pogoje za opravljanje koncesijske dejavnosti v celotnem obdobju trajanja koncesije;</w:t>
      </w:r>
    </w:p>
    <w:p w14:paraId="7D1C4C6D" w14:textId="77777777" w:rsidR="009B7420" w:rsidRPr="003B4506" w:rsidRDefault="009B7420" w:rsidP="009B7420">
      <w:pPr>
        <w:pStyle w:val="Odstavekseznama"/>
        <w:numPr>
          <w:ilvl w:val="0"/>
          <w:numId w:val="22"/>
        </w:numPr>
        <w:spacing w:line="22" w:lineRule="atLeast"/>
        <w:jc w:val="both"/>
      </w:pPr>
      <w:r w:rsidRPr="003B4506">
        <w:t>zagotavljati podatke in poročila v skladu z veljavnimi predpisi in poročati pristojnim institucijam;</w:t>
      </w:r>
    </w:p>
    <w:p w14:paraId="41ACEC8E" w14:textId="77777777" w:rsidR="009B7420" w:rsidRPr="003B4506" w:rsidRDefault="009B7420" w:rsidP="009B7420">
      <w:pPr>
        <w:pStyle w:val="Odstavekseznama"/>
        <w:numPr>
          <w:ilvl w:val="0"/>
          <w:numId w:val="22"/>
        </w:numPr>
        <w:spacing w:line="22" w:lineRule="atLeast"/>
        <w:jc w:val="both"/>
      </w:pPr>
      <w:r w:rsidRPr="003B4506">
        <w:t>vključevati se v strokovno izpopolnjevanje ter izpolnjevati predpisane pogoje in pogoje pristojne zbornice glede strokovne usposobljenosti za nadaljnje delo;</w:t>
      </w:r>
    </w:p>
    <w:p w14:paraId="21FBE046" w14:textId="77777777" w:rsidR="009B7420" w:rsidRPr="003B4506" w:rsidRDefault="009B7420" w:rsidP="009B7420">
      <w:pPr>
        <w:pStyle w:val="Odstavekseznama"/>
        <w:numPr>
          <w:ilvl w:val="0"/>
          <w:numId w:val="22"/>
        </w:numPr>
        <w:spacing w:line="22" w:lineRule="atLeast"/>
        <w:jc w:val="both"/>
      </w:pPr>
      <w:r w:rsidRPr="003B4506">
        <w:t>zagotavljati vse oblike notranjega nadzora ter sistema kakovosti in varnosti v skladu z veljavnimi predpisi;</w:t>
      </w:r>
    </w:p>
    <w:p w14:paraId="56D7AB5B" w14:textId="77777777" w:rsidR="009B7420" w:rsidRPr="003B4506" w:rsidRDefault="009B7420" w:rsidP="009B7420">
      <w:pPr>
        <w:pStyle w:val="Odstavekseznama"/>
        <w:numPr>
          <w:ilvl w:val="0"/>
          <w:numId w:val="22"/>
        </w:numPr>
        <w:spacing w:line="22" w:lineRule="atLeast"/>
        <w:jc w:val="both"/>
      </w:pPr>
      <w:r w:rsidRPr="003B4506">
        <w:t>biti vključen v enotni zdravstveno-informacijski sistem, ki je organiziran na nacionalni ravni;</w:t>
      </w:r>
    </w:p>
    <w:p w14:paraId="1FABA7AB" w14:textId="004F7CA6" w:rsidR="00484598" w:rsidRPr="003B4506" w:rsidRDefault="002415BA" w:rsidP="009B7420">
      <w:pPr>
        <w:pStyle w:val="Odstavekseznama"/>
        <w:numPr>
          <w:ilvl w:val="0"/>
          <w:numId w:val="22"/>
        </w:numPr>
        <w:spacing w:line="22" w:lineRule="atLeast"/>
        <w:jc w:val="both"/>
      </w:pPr>
      <w:r w:rsidRPr="003B4506">
        <w:t>zagotoviti hrambo zdravstvene dokumentacije pacientov in kriti morebitne stroške te hrambe;</w:t>
      </w:r>
    </w:p>
    <w:p w14:paraId="3430EA1E" w14:textId="77777777" w:rsidR="00493912" w:rsidRPr="003B4506" w:rsidRDefault="00493912" w:rsidP="00493912">
      <w:pPr>
        <w:pStyle w:val="Odstavekseznama"/>
        <w:numPr>
          <w:ilvl w:val="0"/>
          <w:numId w:val="22"/>
        </w:numPr>
        <w:spacing w:line="22" w:lineRule="atLeast"/>
        <w:jc w:val="both"/>
      </w:pPr>
      <w:r w:rsidRPr="003B4506">
        <w:t>meriti dnevno delovno obremenitev zaposlenih v skladu z 51.a členom ZZDej za zdravstvene storitve, ki so predmet koncesije;</w:t>
      </w:r>
    </w:p>
    <w:p w14:paraId="1320013F" w14:textId="4563B890" w:rsidR="001323D1" w:rsidRPr="003B4506" w:rsidRDefault="001323D1" w:rsidP="00493912">
      <w:pPr>
        <w:pStyle w:val="Odstavekseznama"/>
        <w:numPr>
          <w:ilvl w:val="0"/>
          <w:numId w:val="22"/>
        </w:numPr>
        <w:spacing w:line="22" w:lineRule="atLeast"/>
        <w:jc w:val="both"/>
      </w:pPr>
      <w:r w:rsidRPr="003B4506">
        <w:t>na zahtevo koncedenta naročiti zunanjo revizijo vodenja ločene računovodske evidence glede opravljanja koncesijske dejavnosti, ki se izvede na stroške koncesionarja;</w:t>
      </w:r>
    </w:p>
    <w:p w14:paraId="2AD5984D" w14:textId="77777777" w:rsidR="009B7420" w:rsidRPr="003B4506" w:rsidRDefault="009B7420" w:rsidP="009B7420">
      <w:pPr>
        <w:pStyle w:val="Odstavekseznama"/>
        <w:numPr>
          <w:ilvl w:val="0"/>
          <w:numId w:val="22"/>
        </w:numPr>
        <w:spacing w:line="22" w:lineRule="atLeast"/>
        <w:jc w:val="both"/>
      </w:pPr>
      <w:r w:rsidRPr="003B4506">
        <w:t xml:space="preserve">biti vključen v sistem izvajanja neprekinjenega zdravstvenega varstva na podlagi pogodbe, sklenjene z Zdravstvenim domom Piran – </w:t>
      </w:r>
      <w:proofErr w:type="spellStart"/>
      <w:r w:rsidRPr="003B4506">
        <w:t>Poliambulatorio</w:t>
      </w:r>
      <w:proofErr w:type="spellEnd"/>
      <w:r w:rsidRPr="003B4506">
        <w:t xml:space="preserve"> </w:t>
      </w:r>
      <w:proofErr w:type="spellStart"/>
      <w:r w:rsidRPr="003B4506">
        <w:t>Pirano</w:t>
      </w:r>
      <w:proofErr w:type="spellEnd"/>
      <w:r w:rsidRPr="003B4506">
        <w:t xml:space="preserve"> (v nadaljevanju: ZD Piran), če gre v primeru koncesijske dejavnosti za dejavnost, ki se izvaja v okviru neprekinjenega zdravstvenega varstva.</w:t>
      </w:r>
    </w:p>
    <w:p w14:paraId="5F409E6F" w14:textId="77777777" w:rsidR="009B7420" w:rsidRDefault="009B7420" w:rsidP="009B7420">
      <w:pPr>
        <w:spacing w:line="22" w:lineRule="atLeast"/>
      </w:pPr>
    </w:p>
    <w:p w14:paraId="5B1A9A27" w14:textId="5DDE8CD3" w:rsidR="002A6A54" w:rsidRPr="003441C6" w:rsidRDefault="002A6A54" w:rsidP="009B7420">
      <w:pPr>
        <w:spacing w:line="22" w:lineRule="atLeast"/>
        <w:rPr>
          <w:u w:val="single"/>
        </w:rPr>
      </w:pPr>
      <w:r w:rsidRPr="003441C6">
        <w:rPr>
          <w:highlight w:val="lightGray"/>
          <w:u w:val="single"/>
        </w:rPr>
        <w:t>[Določbi se pred sklenitvijo pogodbe uskladita s ponudbo izbranega koncesionarja]</w:t>
      </w:r>
    </w:p>
    <w:p w14:paraId="04D709BE" w14:textId="4461CCB5" w:rsidR="00E83176" w:rsidRPr="003441C6" w:rsidRDefault="00E83176" w:rsidP="002A6A54">
      <w:pPr>
        <w:spacing w:line="22" w:lineRule="atLeast"/>
        <w:jc w:val="both"/>
      </w:pPr>
      <w:r w:rsidRPr="003441C6">
        <w:t xml:space="preserve">Koncesionar je dolžan ves čas trajanja koncesijske pogodbe zagotavljati </w:t>
      </w:r>
      <w:r w:rsidR="00291764" w:rsidRPr="003441C6">
        <w:t>opravljanje praktičnega pouka v skladu s 37. členom ZZDej.</w:t>
      </w:r>
    </w:p>
    <w:p w14:paraId="7F1D9099" w14:textId="77777777" w:rsidR="002A6A54" w:rsidRPr="003441C6" w:rsidRDefault="002A6A54" w:rsidP="002A6A54">
      <w:pPr>
        <w:spacing w:line="22" w:lineRule="atLeast"/>
        <w:jc w:val="both"/>
      </w:pPr>
    </w:p>
    <w:p w14:paraId="5AB12E0D" w14:textId="686E8A7F" w:rsidR="00EE2247" w:rsidRPr="003441C6" w:rsidRDefault="00F209CB" w:rsidP="002A6A54">
      <w:pPr>
        <w:spacing w:line="22" w:lineRule="atLeast"/>
        <w:jc w:val="both"/>
      </w:pPr>
      <w:r w:rsidRPr="003441C6">
        <w:t xml:space="preserve">Koncesionar je dolžan </w:t>
      </w:r>
      <w:r w:rsidR="002A6A54" w:rsidRPr="003441C6">
        <w:t>začeti z opravljanjem druge/-ih zdravstvenih dejavnosti, ki se financira po tržnih načelih iz sredstev uporabnikov zdravstvenih storitev ali preko njihovih zavarovalnic, najkasneje v roku 2 let po sklenitvi koncesijske dejavnosti in jih zagotavljati ves čas trajanja koncesijske pogodbe. Vrsta posamezne zdravstvene dejavnosti se lahko nadomesti z drugo zdravstveno dejavnostjo, pod pogojem, da je slednje v interesu koncedenta</w:t>
      </w:r>
      <w:r w:rsidR="00E975A4" w:rsidRPr="003441C6">
        <w:t xml:space="preserve">. </w:t>
      </w:r>
    </w:p>
    <w:p w14:paraId="5D513390" w14:textId="77777777" w:rsidR="00E83176" w:rsidRDefault="00E83176" w:rsidP="009B7420">
      <w:pPr>
        <w:spacing w:line="22" w:lineRule="atLeast"/>
      </w:pPr>
    </w:p>
    <w:p w14:paraId="4D0AE7B5" w14:textId="77777777" w:rsidR="009B7420" w:rsidRPr="00AA3A60" w:rsidRDefault="009B7420" w:rsidP="000D3FAE">
      <w:pPr>
        <w:pStyle w:val="Odstavekseznama"/>
        <w:numPr>
          <w:ilvl w:val="0"/>
          <w:numId w:val="20"/>
        </w:numPr>
        <w:spacing w:line="22" w:lineRule="atLeast"/>
        <w:jc w:val="center"/>
        <w:rPr>
          <w:b/>
        </w:rPr>
      </w:pPr>
      <w:r w:rsidRPr="00AA3A60">
        <w:rPr>
          <w:b/>
        </w:rPr>
        <w:t>člen</w:t>
      </w:r>
    </w:p>
    <w:p w14:paraId="3667ED5C" w14:textId="77777777" w:rsidR="009B7420" w:rsidRPr="00AA3A60" w:rsidRDefault="009B7420" w:rsidP="009B7420">
      <w:pPr>
        <w:spacing w:line="22" w:lineRule="atLeast"/>
        <w:jc w:val="center"/>
        <w:rPr>
          <w:b/>
        </w:rPr>
      </w:pPr>
      <w:r w:rsidRPr="00AA3A60">
        <w:rPr>
          <w:b/>
        </w:rPr>
        <w:t>FINANCIRANJE KONCESIJSKE DEJAVNOSTI</w:t>
      </w:r>
    </w:p>
    <w:p w14:paraId="4C09BDC2" w14:textId="77777777" w:rsidR="009B7420" w:rsidRDefault="009B7420" w:rsidP="009B7420">
      <w:pPr>
        <w:spacing w:line="22" w:lineRule="atLeast"/>
      </w:pPr>
    </w:p>
    <w:p w14:paraId="2CC1A56D" w14:textId="77777777" w:rsidR="009B7420" w:rsidRDefault="009B7420" w:rsidP="009B7420">
      <w:pPr>
        <w:spacing w:line="22" w:lineRule="atLeast"/>
        <w:jc w:val="both"/>
      </w:pPr>
      <w:r>
        <w:t>Koncedent ni dolžan koncesionarju zagotavljati nobenih sredstev za opravljanje javne zdravstvene službe. Sredstva za opravljanje koncesijske dejavnosti koncesionar pridobiva na podlagi pogodbe z ZZZS.</w:t>
      </w:r>
    </w:p>
    <w:p w14:paraId="1BF41A4C" w14:textId="77777777" w:rsidR="009B7420" w:rsidRDefault="009B7420" w:rsidP="009B7420">
      <w:pPr>
        <w:spacing w:line="22" w:lineRule="atLeast"/>
      </w:pPr>
    </w:p>
    <w:p w14:paraId="7EA184F6" w14:textId="77777777" w:rsidR="009B7420" w:rsidRDefault="009B7420" w:rsidP="009B7420">
      <w:pPr>
        <w:spacing w:line="22" w:lineRule="atLeast"/>
        <w:jc w:val="both"/>
      </w:pPr>
      <w:r>
        <w:t>Koncesionar je dolžan ob vsaki spremembi pogodbe z ZZZS v roku 8 dni po spremembi le te, pisno obvestiti koncedenta.</w:t>
      </w:r>
    </w:p>
    <w:p w14:paraId="1576C9C8" w14:textId="77777777" w:rsidR="009B7420" w:rsidRDefault="009B7420" w:rsidP="009B7420">
      <w:pPr>
        <w:spacing w:line="22" w:lineRule="atLeast"/>
        <w:jc w:val="both"/>
      </w:pPr>
    </w:p>
    <w:p w14:paraId="0927AD3D" w14:textId="77777777" w:rsidR="009B7420" w:rsidRDefault="009B7420" w:rsidP="009B7420">
      <w:pPr>
        <w:spacing w:line="22" w:lineRule="atLeast"/>
        <w:jc w:val="both"/>
      </w:pPr>
      <w:r>
        <w:t>Koncesionar je dolžan ob vsaki spremembi te pogodbe v roku 14 dni po vročitvi aneksa k pogodbi oz. po vročitvi nove pogodbe o tem pisno obvestiti ZZZS.</w:t>
      </w:r>
    </w:p>
    <w:p w14:paraId="522DBDBF" w14:textId="77777777" w:rsidR="009B7420" w:rsidRDefault="009B7420" w:rsidP="009B7420">
      <w:pPr>
        <w:spacing w:line="22" w:lineRule="atLeast"/>
      </w:pPr>
    </w:p>
    <w:p w14:paraId="3F62D7D0" w14:textId="77777777" w:rsidR="00E73831" w:rsidRPr="0016771B" w:rsidRDefault="00E73831" w:rsidP="00E73831">
      <w:pPr>
        <w:pStyle w:val="Odstavekseznama"/>
        <w:numPr>
          <w:ilvl w:val="0"/>
          <w:numId w:val="20"/>
        </w:numPr>
        <w:spacing w:line="22" w:lineRule="atLeast"/>
        <w:jc w:val="center"/>
        <w:rPr>
          <w:b/>
        </w:rPr>
      </w:pPr>
      <w:r w:rsidRPr="0016771B">
        <w:rPr>
          <w:b/>
        </w:rPr>
        <w:t>člen</w:t>
      </w:r>
    </w:p>
    <w:p w14:paraId="4DFE1516" w14:textId="77777777" w:rsidR="00E73831" w:rsidRPr="0016771B" w:rsidRDefault="00E73831" w:rsidP="00E73831">
      <w:pPr>
        <w:spacing w:line="22" w:lineRule="atLeast"/>
        <w:jc w:val="center"/>
        <w:rPr>
          <w:b/>
        </w:rPr>
      </w:pPr>
      <w:r w:rsidRPr="0016771B">
        <w:rPr>
          <w:b/>
        </w:rPr>
        <w:t>SPREMEMBE KONCESIJSKEGA RAZMERJA</w:t>
      </w:r>
    </w:p>
    <w:p w14:paraId="277BD49F" w14:textId="77777777" w:rsidR="00E73831" w:rsidRDefault="00E73831" w:rsidP="00E73831">
      <w:pPr>
        <w:spacing w:line="22" w:lineRule="atLeast"/>
      </w:pPr>
    </w:p>
    <w:p w14:paraId="54989341" w14:textId="77777777" w:rsidR="00E73831" w:rsidRDefault="00E73831" w:rsidP="00E73831">
      <w:pPr>
        <w:spacing w:line="22" w:lineRule="atLeast"/>
        <w:jc w:val="both"/>
      </w:pPr>
      <w:r>
        <w:t>Sprememba lokacije opravljanja koncesijske dejavnosti je mogoča le po predhodnem soglasju koncedenta, po postopku iz 7. člena te pogodbe. Sprememba odgovornega nosilca koncesijske dejavnosti je mogoča le pod pogoji in po postopku iz 2. člena te pogodbe. V primeru statusnega preoblikovanja je koncesionar dolžan predhodno o načrtovani spremembi obvestiti koncedenta.</w:t>
      </w:r>
    </w:p>
    <w:p w14:paraId="7C5606FE" w14:textId="77777777" w:rsidR="00E73831" w:rsidRDefault="00E73831" w:rsidP="00E73831">
      <w:pPr>
        <w:spacing w:line="22" w:lineRule="atLeast"/>
        <w:jc w:val="both"/>
      </w:pPr>
    </w:p>
    <w:p w14:paraId="0B572B13" w14:textId="77777777" w:rsidR="00E73831" w:rsidRDefault="00E73831" w:rsidP="00E73831">
      <w:pPr>
        <w:spacing w:line="22" w:lineRule="atLeast"/>
        <w:jc w:val="both"/>
      </w:pPr>
      <w:r>
        <w:lastRenderedPageBreak/>
        <w:t>Koncesionar mora vsako spremembo, povezano s statusnim preoblikovanjem, z dovoljenjem za opravljanje koncesijske dejavnosti ali odgovornim nosilcem koncesijske dejavnosti v skladu z zakonom sporočiti ministrstvu, pristojnemu za zdravje. V primeru spremembe odgovornega nosilca koncesijske dejavnosti mora koncesionar pristojno ministrstvo zaprositi za spremembo dovoljenja za opravljanje koncesijske dejavnosti, v primeru statusnega preoblikovanja pa za izdajo novega dovoljenja za opravljanje koncesijske dejavnosti.</w:t>
      </w:r>
    </w:p>
    <w:p w14:paraId="2A1C217D" w14:textId="77777777" w:rsidR="00E73831" w:rsidRDefault="00E73831" w:rsidP="00E73831">
      <w:pPr>
        <w:spacing w:line="22" w:lineRule="atLeast"/>
        <w:jc w:val="both"/>
      </w:pPr>
    </w:p>
    <w:p w14:paraId="143D8AFC" w14:textId="77777777" w:rsidR="00E73831" w:rsidRDefault="00E73831" w:rsidP="00E73831">
      <w:pPr>
        <w:spacing w:line="22" w:lineRule="atLeast"/>
        <w:jc w:val="both"/>
      </w:pPr>
      <w:r>
        <w:t>Koncesionar je ob vsaki spremembi dovoljenja za opravljanje koncesijske dejavnosti dolžan koncedentu v roku 8 dni od izdaje posredovati overjeni fotokopiji oziroma podati soglasje, na podlagi katerega koncedent pri ministrstvu pridobi podatke iz uradne evidence, sicer se mu koncesija, v skladu z veljavno zakonodajo in to pogodbo, odvzame.</w:t>
      </w:r>
    </w:p>
    <w:p w14:paraId="30837D18" w14:textId="77777777" w:rsidR="00E73831" w:rsidRDefault="00E73831" w:rsidP="009B7420">
      <w:pPr>
        <w:spacing w:line="22" w:lineRule="atLeast"/>
      </w:pPr>
    </w:p>
    <w:p w14:paraId="3FD53841" w14:textId="77777777" w:rsidR="009B7420" w:rsidRPr="00C852B7" w:rsidRDefault="009B7420" w:rsidP="000F6EE7">
      <w:pPr>
        <w:pStyle w:val="Odstavekseznama"/>
        <w:numPr>
          <w:ilvl w:val="0"/>
          <w:numId w:val="20"/>
        </w:numPr>
        <w:spacing w:line="22" w:lineRule="atLeast"/>
        <w:jc w:val="center"/>
        <w:rPr>
          <w:b/>
        </w:rPr>
      </w:pPr>
      <w:r w:rsidRPr="00C852B7">
        <w:rPr>
          <w:b/>
        </w:rPr>
        <w:t>člen</w:t>
      </w:r>
    </w:p>
    <w:p w14:paraId="71DBF6B8" w14:textId="77777777" w:rsidR="009B7420" w:rsidRPr="00C852B7" w:rsidRDefault="009B7420" w:rsidP="009B7420">
      <w:pPr>
        <w:spacing w:line="22" w:lineRule="atLeast"/>
        <w:jc w:val="center"/>
        <w:rPr>
          <w:b/>
        </w:rPr>
      </w:pPr>
      <w:r w:rsidRPr="00C852B7">
        <w:rPr>
          <w:b/>
        </w:rPr>
        <w:t>POROČANJE IN NADZOR</w:t>
      </w:r>
    </w:p>
    <w:p w14:paraId="1E94DA45" w14:textId="77777777" w:rsidR="009B7420" w:rsidRDefault="009B7420" w:rsidP="009B7420">
      <w:pPr>
        <w:spacing w:line="22" w:lineRule="atLeast"/>
      </w:pPr>
    </w:p>
    <w:p w14:paraId="4F86526C" w14:textId="77777777" w:rsidR="009B7420" w:rsidRDefault="009B7420" w:rsidP="009B7420">
      <w:pPr>
        <w:spacing w:line="22" w:lineRule="atLeast"/>
        <w:jc w:val="both"/>
      </w:pPr>
      <w:r>
        <w:t>Koncedent ima pravico nadzorovati opravljanje koncesijske dejavnosti, pri čemer ga koncesionar ne sme ovirati.</w:t>
      </w:r>
    </w:p>
    <w:p w14:paraId="6F14CC67" w14:textId="77777777" w:rsidR="009B7420" w:rsidRDefault="009B7420" w:rsidP="009B7420">
      <w:pPr>
        <w:spacing w:line="22" w:lineRule="atLeast"/>
      </w:pPr>
    </w:p>
    <w:p w14:paraId="0BF27D16" w14:textId="77777777" w:rsidR="009B7420" w:rsidRDefault="009B7420" w:rsidP="009B7420">
      <w:pPr>
        <w:spacing w:line="22" w:lineRule="atLeast"/>
        <w:jc w:val="both"/>
      </w:pPr>
      <w:r>
        <w:t>Koncesionar je dolžan na pisno zahtevo koncedenta v roku, ki ga določi koncedent, predložiti vsebinska poročila v zvezi z opravljanjem koncesijske dejavnosti, tudi o svojem finančnem poslovanju v delu, ki se nanaša na opravljanje koncesijske dejavnosti.</w:t>
      </w:r>
    </w:p>
    <w:p w14:paraId="70B57D98" w14:textId="77777777" w:rsidR="009B7420" w:rsidRDefault="009B7420" w:rsidP="009B7420">
      <w:pPr>
        <w:spacing w:line="22" w:lineRule="atLeast"/>
      </w:pPr>
    </w:p>
    <w:p w14:paraId="7DA030CB" w14:textId="77777777" w:rsidR="009B7420" w:rsidRDefault="009B7420" w:rsidP="009B7420">
      <w:pPr>
        <w:spacing w:line="22" w:lineRule="atLeast"/>
        <w:jc w:val="both"/>
      </w:pPr>
      <w:r>
        <w:t>Glede na ugotovitve nadzora ali pritožb uporabnikov, lahko koncedent pristojnim organom predlaga uvedbo strokovnega, upravnega ali finančnega nadzora.</w:t>
      </w:r>
    </w:p>
    <w:p w14:paraId="057CD043" w14:textId="77777777" w:rsidR="009B7420" w:rsidRDefault="009B7420" w:rsidP="009B7420">
      <w:pPr>
        <w:spacing w:line="22" w:lineRule="atLeast"/>
      </w:pPr>
    </w:p>
    <w:p w14:paraId="204E5F34" w14:textId="77777777" w:rsidR="009B7420" w:rsidRPr="00C852B7" w:rsidRDefault="009B7420" w:rsidP="000D3FAE">
      <w:pPr>
        <w:pStyle w:val="Odstavekseznama"/>
        <w:numPr>
          <w:ilvl w:val="0"/>
          <w:numId w:val="20"/>
        </w:numPr>
        <w:spacing w:line="22" w:lineRule="atLeast"/>
        <w:jc w:val="center"/>
        <w:rPr>
          <w:b/>
        </w:rPr>
      </w:pPr>
      <w:r w:rsidRPr="00C852B7">
        <w:rPr>
          <w:b/>
        </w:rPr>
        <w:t>člen</w:t>
      </w:r>
    </w:p>
    <w:p w14:paraId="79A6FE97" w14:textId="77777777" w:rsidR="009B7420" w:rsidRPr="00C852B7" w:rsidRDefault="009B7420" w:rsidP="009B7420">
      <w:pPr>
        <w:spacing w:line="22" w:lineRule="atLeast"/>
        <w:jc w:val="center"/>
        <w:rPr>
          <w:b/>
        </w:rPr>
      </w:pPr>
      <w:r w:rsidRPr="00C852B7">
        <w:rPr>
          <w:b/>
        </w:rPr>
        <w:t>ODPRAVA POMANJKLJIVOSTI</w:t>
      </w:r>
    </w:p>
    <w:p w14:paraId="1681E99C" w14:textId="77777777" w:rsidR="009B7420" w:rsidRDefault="009B7420" w:rsidP="009B7420">
      <w:pPr>
        <w:spacing w:line="22" w:lineRule="atLeast"/>
      </w:pPr>
    </w:p>
    <w:p w14:paraId="10EBB7CD" w14:textId="77777777" w:rsidR="009B7420" w:rsidRDefault="009B7420" w:rsidP="009B7420">
      <w:pPr>
        <w:spacing w:line="22" w:lineRule="atLeast"/>
        <w:jc w:val="both"/>
      </w:pPr>
      <w:r>
        <w:t>Kadar koncedent ugotovi, da koncesionar ne opravlja koncesijske dejavnosti v skladu z veljavno zakonodajo, splošnimi akti ZZZS ter drugimi predpisi, vezanimi na zdravstveno in koncesijsko dejavnost, odločbo o podelitvi koncesije in to pogodbo, ga pisno opozori na kršitve, ki so razlog za odvzem koncesije in mu določi rok za odpravo pomanjkljivosti.</w:t>
      </w:r>
    </w:p>
    <w:p w14:paraId="3DF6FACE" w14:textId="77777777" w:rsidR="009B7420" w:rsidRDefault="009B7420" w:rsidP="009B7420">
      <w:pPr>
        <w:spacing w:line="22" w:lineRule="atLeast"/>
      </w:pPr>
    </w:p>
    <w:p w14:paraId="470087AD" w14:textId="77777777" w:rsidR="009B7420" w:rsidRDefault="009B7420" w:rsidP="009B7420">
      <w:pPr>
        <w:spacing w:line="22" w:lineRule="atLeast"/>
      </w:pPr>
      <w:r>
        <w:t>Rok za odpravo pomanjkljivosti se določi tudi:</w:t>
      </w:r>
    </w:p>
    <w:p w14:paraId="7A61E5B0" w14:textId="21BB910A" w:rsidR="009B7420" w:rsidRPr="00A856EA" w:rsidRDefault="009B7420" w:rsidP="009B7420">
      <w:pPr>
        <w:pStyle w:val="Odstavekseznama"/>
        <w:numPr>
          <w:ilvl w:val="0"/>
          <w:numId w:val="22"/>
        </w:numPr>
        <w:spacing w:line="22" w:lineRule="atLeast"/>
        <w:jc w:val="both"/>
      </w:pPr>
      <w:r w:rsidRPr="00A856EA">
        <w:t xml:space="preserve">če koncesijske dejavnosti ne opravlja nosilec koncesijske dejavnosti, naveden v ponudbi na Javni razpis Občine Piran </w:t>
      </w:r>
      <w:r w:rsidRPr="00870318">
        <w:t xml:space="preserve">št. </w:t>
      </w:r>
      <w:r w:rsidR="00CB600F" w:rsidRPr="00870318">
        <w:t>________________, z dne ________________,</w:t>
      </w:r>
      <w:r w:rsidR="00E975A4" w:rsidRPr="00A856EA">
        <w:rPr>
          <w:color w:val="FF0000"/>
        </w:rPr>
        <w:t xml:space="preserve"> </w:t>
      </w:r>
      <w:r w:rsidRPr="00A856EA">
        <w:t>oziroma naveden v odločbi o podelitvi koncesije št._________________</w:t>
      </w:r>
      <w:r w:rsidR="00E975A4" w:rsidRPr="00A856EA">
        <w:t xml:space="preserve"> </w:t>
      </w:r>
      <w:r w:rsidRPr="00A856EA">
        <w:t>z dne_____________</w:t>
      </w:r>
      <w:r w:rsidR="00E975A4" w:rsidRPr="00A856EA">
        <w:t xml:space="preserve"> </w:t>
      </w:r>
      <w:r w:rsidRPr="00A856EA">
        <w:t>oziroma je ne opravlja izključno tisti, ki je določen, da ga začasno nadomešča v primeru letnega dopusta, organiziranega izobraževanja, bolezni in druge upravičene odsotnosti, kot je to opredeljeno v veljavni pogodbi z ZZZS;</w:t>
      </w:r>
    </w:p>
    <w:p w14:paraId="18B59C15" w14:textId="77777777" w:rsidR="009B7420" w:rsidRDefault="009B7420" w:rsidP="009B7420">
      <w:pPr>
        <w:pStyle w:val="Odstavekseznama"/>
        <w:numPr>
          <w:ilvl w:val="0"/>
          <w:numId w:val="22"/>
        </w:numPr>
        <w:spacing w:line="22" w:lineRule="atLeast"/>
        <w:jc w:val="both"/>
      </w:pPr>
      <w:r>
        <w:t>če koncesionar v pisni obliki ali po elektronski pošti predhodno ne obvesti koncedenta o ustreznem nadomeščanju in koncedentu za nadomestnega nosilca ne posreduje njegovega dovoljenja za opravljanje zdravstvene dejavnosti oziroma njegovega soglasja, da koncedentu dovoljuje pridobitev teh podatkov iz uradne evidence pristojnega ministrstva;</w:t>
      </w:r>
    </w:p>
    <w:p w14:paraId="0A3190F2" w14:textId="77777777" w:rsidR="009B7420" w:rsidRDefault="009B7420" w:rsidP="009B7420">
      <w:pPr>
        <w:pStyle w:val="Odstavekseznama"/>
        <w:numPr>
          <w:ilvl w:val="0"/>
          <w:numId w:val="22"/>
        </w:numPr>
        <w:spacing w:line="22" w:lineRule="atLeast"/>
        <w:jc w:val="both"/>
      </w:pPr>
      <w:r>
        <w:t xml:space="preserve">če koncesionar ne opravlja koncesijske dejavnosti v </w:t>
      </w:r>
      <w:proofErr w:type="spellStart"/>
      <w:r>
        <w:t>ordinacijskem</w:t>
      </w:r>
      <w:proofErr w:type="spellEnd"/>
      <w:r>
        <w:t xml:space="preserve"> času koncesijske dejavnosti, opredeljenem v tej pogodbi in veljavni pogodbi z ZZZS;</w:t>
      </w:r>
    </w:p>
    <w:p w14:paraId="2A925A0C" w14:textId="77777777" w:rsidR="009B7420" w:rsidRDefault="009B7420" w:rsidP="009B7420">
      <w:pPr>
        <w:pStyle w:val="Odstavekseznama"/>
        <w:numPr>
          <w:ilvl w:val="0"/>
          <w:numId w:val="22"/>
        </w:numPr>
        <w:spacing w:line="22" w:lineRule="atLeast"/>
      </w:pPr>
      <w:r>
        <w:t>če koncesionar v okviru ordinacijskega časa koncesijske dejavnosti opravlja dejavnosti, ki ne sodijo v koncesijsko dejavnost;</w:t>
      </w:r>
    </w:p>
    <w:p w14:paraId="4B9558CC" w14:textId="77777777" w:rsidR="009B7420" w:rsidRDefault="009B7420" w:rsidP="009B7420">
      <w:pPr>
        <w:pStyle w:val="Odstavekseznama"/>
        <w:numPr>
          <w:ilvl w:val="0"/>
          <w:numId w:val="22"/>
        </w:numPr>
        <w:spacing w:line="22" w:lineRule="atLeast"/>
      </w:pPr>
      <w:r>
        <w:t xml:space="preserve">če koncesionar koncesijske dejavnosti ne opravlja izključno v </w:t>
      </w:r>
      <w:proofErr w:type="spellStart"/>
      <w:r>
        <w:t>ordinacijskih</w:t>
      </w:r>
      <w:proofErr w:type="spellEnd"/>
      <w:r>
        <w:t xml:space="preserve"> prostorih na lokaciji, opredeljeni v tej pogodbi;</w:t>
      </w:r>
    </w:p>
    <w:p w14:paraId="3B7C6D2A" w14:textId="77777777" w:rsidR="009B7420" w:rsidRPr="003B4506" w:rsidRDefault="009B7420" w:rsidP="009B7420">
      <w:pPr>
        <w:pStyle w:val="Odstavekseznama"/>
        <w:numPr>
          <w:ilvl w:val="0"/>
          <w:numId w:val="22"/>
        </w:numPr>
        <w:spacing w:line="22" w:lineRule="atLeast"/>
      </w:pPr>
      <w:r w:rsidRPr="003B4506">
        <w:t>če koncesionar ne deluje v skladu z veljavno pogodbo z ZZZS in predpisi ZZZS;</w:t>
      </w:r>
    </w:p>
    <w:p w14:paraId="2F74C30B" w14:textId="77777777" w:rsidR="009B7420" w:rsidRPr="003B4506" w:rsidRDefault="009B7420" w:rsidP="009B7420">
      <w:pPr>
        <w:pStyle w:val="Odstavekseznama"/>
        <w:numPr>
          <w:ilvl w:val="0"/>
          <w:numId w:val="22"/>
        </w:numPr>
        <w:spacing w:line="22" w:lineRule="atLeast"/>
      </w:pPr>
      <w:r w:rsidRPr="003B4506">
        <w:lastRenderedPageBreak/>
        <w:t>če koncesionar ne deluje v skladu z veljavno pogodbo sklenjeno z ZD Piran, če gre v primeru koncesijske dejavnosti za dejavnost, ki se izvaja v okviru neprekinjenega zdravstvenega varstva;</w:t>
      </w:r>
    </w:p>
    <w:p w14:paraId="2D6B4E38" w14:textId="77777777" w:rsidR="009B7420" w:rsidRPr="003B4506" w:rsidRDefault="009B7420" w:rsidP="009B7420">
      <w:pPr>
        <w:pStyle w:val="Odstavekseznama"/>
        <w:numPr>
          <w:ilvl w:val="0"/>
          <w:numId w:val="22"/>
        </w:numPr>
        <w:spacing w:line="22" w:lineRule="atLeast"/>
      </w:pPr>
      <w:r w:rsidRPr="003B4506">
        <w:t>če koncesionar ovira koncedenta pri izvajanju nadzora;</w:t>
      </w:r>
    </w:p>
    <w:p w14:paraId="074F030F" w14:textId="77777777" w:rsidR="001320BB" w:rsidRPr="003441C6" w:rsidRDefault="009B7420" w:rsidP="009B7420">
      <w:pPr>
        <w:pStyle w:val="Odstavekseznama"/>
        <w:numPr>
          <w:ilvl w:val="0"/>
          <w:numId w:val="22"/>
        </w:numPr>
        <w:spacing w:line="22" w:lineRule="atLeast"/>
      </w:pPr>
      <w:r w:rsidRPr="003B4506">
        <w:t>če koncesionar ne predloži koncedentu ustreznega zahtevanega poročila v roku, ki ga je le-ta</w:t>
      </w:r>
      <w:r w:rsidRPr="003441C6">
        <w:t xml:space="preserve"> določil</w:t>
      </w:r>
      <w:r w:rsidR="001320BB" w:rsidRPr="003441C6">
        <w:t>;</w:t>
      </w:r>
    </w:p>
    <w:p w14:paraId="08A4904A" w14:textId="57B8B304" w:rsidR="009B7420" w:rsidRPr="003441C6" w:rsidRDefault="001320BB" w:rsidP="009B7420">
      <w:pPr>
        <w:pStyle w:val="Odstavekseznama"/>
        <w:numPr>
          <w:ilvl w:val="0"/>
          <w:numId w:val="22"/>
        </w:numPr>
        <w:spacing w:line="22" w:lineRule="atLeast"/>
      </w:pPr>
      <w:r w:rsidRPr="003441C6">
        <w:t xml:space="preserve">ne začne z opravljanjem </w:t>
      </w:r>
      <w:r w:rsidR="0099484B" w:rsidRPr="003441C6">
        <w:t>druge/-ih zdravstvenih dejavnosti, ki se financira po tržnih načelih iz sredstev uporabnikov zdravstvenih storitev ali preko njihovih zavarovalnic, najkasneje v roku 2 let po sklenitvi koncesijske dejavnosti, skladno s ponudbo, ali slednjih ne izvaja ves čas trajanja koncesijske pogodbe skladno s to pogodbo</w:t>
      </w:r>
      <w:r w:rsidR="009B7420" w:rsidRPr="003441C6">
        <w:t>.</w:t>
      </w:r>
    </w:p>
    <w:p w14:paraId="2C402779" w14:textId="77777777" w:rsidR="009B7420" w:rsidRDefault="009B7420" w:rsidP="009B7420">
      <w:pPr>
        <w:spacing w:line="22" w:lineRule="atLeast"/>
      </w:pPr>
    </w:p>
    <w:p w14:paraId="34371676" w14:textId="77777777" w:rsidR="009B7420" w:rsidRDefault="009B7420" w:rsidP="009B7420">
      <w:pPr>
        <w:spacing w:line="22" w:lineRule="atLeast"/>
        <w:jc w:val="both"/>
      </w:pPr>
      <w:r>
        <w:t>Če koncesionar ugotovljenih pomanjkljivosti ne odpravi v roku, ki ga je določil koncedent, se mu koncesija odvzame z odločbo o odvzemu koncesije.</w:t>
      </w:r>
    </w:p>
    <w:p w14:paraId="0519B23B" w14:textId="1BD00C11" w:rsidR="003B4506" w:rsidRDefault="003B4506">
      <w:pPr>
        <w:rPr>
          <w:b/>
        </w:rPr>
      </w:pPr>
    </w:p>
    <w:p w14:paraId="130472E2" w14:textId="0016C895" w:rsidR="009B7420" w:rsidRPr="00316B2B" w:rsidRDefault="009B7420" w:rsidP="000D3FAE">
      <w:pPr>
        <w:pStyle w:val="Odstavekseznama"/>
        <w:numPr>
          <w:ilvl w:val="0"/>
          <w:numId w:val="20"/>
        </w:numPr>
        <w:spacing w:line="22" w:lineRule="atLeast"/>
        <w:jc w:val="center"/>
        <w:rPr>
          <w:b/>
        </w:rPr>
      </w:pPr>
      <w:r w:rsidRPr="00316B2B">
        <w:rPr>
          <w:b/>
        </w:rPr>
        <w:t>člen</w:t>
      </w:r>
    </w:p>
    <w:p w14:paraId="2CB81162" w14:textId="77777777" w:rsidR="009B7420" w:rsidRPr="00316B2B" w:rsidRDefault="009B7420" w:rsidP="009B7420">
      <w:pPr>
        <w:spacing w:line="22" w:lineRule="atLeast"/>
        <w:jc w:val="center"/>
        <w:rPr>
          <w:b/>
        </w:rPr>
      </w:pPr>
      <w:r w:rsidRPr="00316B2B">
        <w:rPr>
          <w:b/>
        </w:rPr>
        <w:t>ODVZEM KONCESIJE</w:t>
      </w:r>
    </w:p>
    <w:p w14:paraId="2C7FA8CE" w14:textId="77777777" w:rsidR="009B7420" w:rsidRDefault="009B7420" w:rsidP="009B7420">
      <w:pPr>
        <w:spacing w:line="22" w:lineRule="atLeast"/>
      </w:pPr>
    </w:p>
    <w:p w14:paraId="387BB643" w14:textId="77777777" w:rsidR="009B7420" w:rsidRDefault="009B7420" w:rsidP="009B7420">
      <w:pPr>
        <w:spacing w:line="22" w:lineRule="atLeast"/>
        <w:jc w:val="both"/>
      </w:pPr>
      <w:r>
        <w:t>Koncesijo se odvzame, kadar to določa veljavna zakonodaja in drugi predpisi oziroma v primerih, ki jih določa 44j. člen ZZDej, splošni akti koncedenta, odločba o podelitvi koncesije ali ta pogodba in v naslednjih primerih:</w:t>
      </w:r>
    </w:p>
    <w:p w14:paraId="7D0BF07E" w14:textId="77777777" w:rsidR="009B7420" w:rsidRPr="000D315C" w:rsidRDefault="009B7420" w:rsidP="009B7420">
      <w:pPr>
        <w:pStyle w:val="Odstavekseznama"/>
        <w:numPr>
          <w:ilvl w:val="0"/>
          <w:numId w:val="23"/>
        </w:numPr>
        <w:spacing w:line="22" w:lineRule="atLeast"/>
        <w:jc w:val="both"/>
      </w:pPr>
      <w:r w:rsidRPr="000D315C">
        <w:t>nespoštovanja določbe 3. člena te pogodbe;</w:t>
      </w:r>
    </w:p>
    <w:p w14:paraId="4E160EE7" w14:textId="77777777" w:rsidR="009B7420" w:rsidRPr="000D315C" w:rsidRDefault="009B7420" w:rsidP="009B7420">
      <w:pPr>
        <w:pStyle w:val="Odstavekseznama"/>
        <w:numPr>
          <w:ilvl w:val="0"/>
          <w:numId w:val="23"/>
        </w:numPr>
        <w:spacing w:line="22" w:lineRule="atLeast"/>
        <w:jc w:val="both"/>
      </w:pPr>
      <w:r w:rsidRPr="000D315C">
        <w:t>iz razloga iz 4. člena te pogodbe;</w:t>
      </w:r>
    </w:p>
    <w:p w14:paraId="3F469AF2" w14:textId="77777777" w:rsidR="009B7420" w:rsidRPr="000D315C" w:rsidRDefault="009B7420" w:rsidP="009B7420">
      <w:pPr>
        <w:pStyle w:val="Odstavekseznama"/>
        <w:numPr>
          <w:ilvl w:val="0"/>
          <w:numId w:val="23"/>
        </w:numPr>
        <w:spacing w:line="22" w:lineRule="atLeast"/>
        <w:jc w:val="both"/>
      </w:pPr>
      <w:r w:rsidRPr="000D315C">
        <w:t>iz razloga iz 6. člena te pogodbe;</w:t>
      </w:r>
    </w:p>
    <w:p w14:paraId="12B30664" w14:textId="77777777" w:rsidR="009B7420" w:rsidRPr="000D315C" w:rsidRDefault="009B7420" w:rsidP="009B7420">
      <w:pPr>
        <w:pStyle w:val="Odstavekseznama"/>
        <w:numPr>
          <w:ilvl w:val="0"/>
          <w:numId w:val="23"/>
        </w:numPr>
        <w:spacing w:line="22" w:lineRule="atLeast"/>
        <w:jc w:val="both"/>
      </w:pPr>
      <w:r w:rsidRPr="000D315C">
        <w:t>iz razloga iz 7. člena te pogodbe;</w:t>
      </w:r>
    </w:p>
    <w:p w14:paraId="7AA814E7" w14:textId="00B9562B" w:rsidR="000A2C60" w:rsidRPr="000D315C" w:rsidRDefault="000A2C60" w:rsidP="000A2C60">
      <w:pPr>
        <w:pStyle w:val="Odstavekseznama"/>
        <w:numPr>
          <w:ilvl w:val="0"/>
          <w:numId w:val="23"/>
        </w:numPr>
      </w:pPr>
      <w:r w:rsidRPr="000D315C">
        <w:t>iz razloga iz 8. člena te pogodbe;</w:t>
      </w:r>
    </w:p>
    <w:p w14:paraId="7908E0F3" w14:textId="77777777" w:rsidR="009B7420" w:rsidRPr="000D315C" w:rsidRDefault="009B7420" w:rsidP="009B7420">
      <w:pPr>
        <w:pStyle w:val="Odstavekseznama"/>
        <w:numPr>
          <w:ilvl w:val="0"/>
          <w:numId w:val="23"/>
        </w:numPr>
        <w:spacing w:line="22" w:lineRule="atLeast"/>
        <w:jc w:val="both"/>
      </w:pPr>
      <w:r w:rsidRPr="000D315C">
        <w:t>nespoštovanja določbe 11. člena te pogodbe;</w:t>
      </w:r>
    </w:p>
    <w:p w14:paraId="64AAB413" w14:textId="77777777" w:rsidR="009B7420" w:rsidRPr="000D315C" w:rsidRDefault="009B7420" w:rsidP="009B7420">
      <w:pPr>
        <w:pStyle w:val="Odstavekseznama"/>
        <w:numPr>
          <w:ilvl w:val="0"/>
          <w:numId w:val="23"/>
        </w:numPr>
        <w:spacing w:line="22" w:lineRule="atLeast"/>
        <w:jc w:val="both"/>
      </w:pPr>
      <w:r w:rsidRPr="000D315C">
        <w:t>iz razloga iz 12. člena te pogodbe;</w:t>
      </w:r>
    </w:p>
    <w:p w14:paraId="03CB2907" w14:textId="7E0B625A" w:rsidR="009B7420" w:rsidRPr="000D315C" w:rsidRDefault="009B7420" w:rsidP="009B7420">
      <w:pPr>
        <w:pStyle w:val="Odstavekseznama"/>
        <w:numPr>
          <w:ilvl w:val="0"/>
          <w:numId w:val="23"/>
        </w:numPr>
        <w:spacing w:line="22" w:lineRule="atLeast"/>
        <w:jc w:val="both"/>
      </w:pPr>
      <w:r w:rsidRPr="000D315C">
        <w:t>nespoštovanja določbe 1</w:t>
      </w:r>
      <w:r w:rsidR="000D315C" w:rsidRPr="000D315C">
        <w:t>3</w:t>
      </w:r>
      <w:r w:rsidRPr="000D315C">
        <w:t>. člena te pogodbe;</w:t>
      </w:r>
    </w:p>
    <w:p w14:paraId="23F1A924" w14:textId="77777777" w:rsidR="009B7420" w:rsidRPr="000D315C" w:rsidRDefault="009B7420" w:rsidP="009B7420">
      <w:pPr>
        <w:pStyle w:val="Odstavekseznama"/>
        <w:numPr>
          <w:ilvl w:val="0"/>
          <w:numId w:val="23"/>
        </w:numPr>
        <w:spacing w:line="22" w:lineRule="atLeast"/>
        <w:jc w:val="both"/>
      </w:pPr>
      <w:r w:rsidRPr="000D315C">
        <w:t>nespoštovanja določbe iz 15. člena te pogodbe;</w:t>
      </w:r>
    </w:p>
    <w:p w14:paraId="08F29B61" w14:textId="77777777" w:rsidR="009B7420" w:rsidRDefault="009B7420" w:rsidP="009B7420">
      <w:pPr>
        <w:pStyle w:val="Odstavekseznama"/>
        <w:numPr>
          <w:ilvl w:val="0"/>
          <w:numId w:val="23"/>
        </w:numPr>
        <w:spacing w:line="22" w:lineRule="atLeast"/>
        <w:jc w:val="both"/>
      </w:pPr>
      <w:r>
        <w:t>če ministrstvo, pristojno za zdravje, koncesionarju na podlagi določil zakona, ki ureja zdravstveno dejavnost, odvzame dovoljenje za opravljanje koncesijske dejavnosti;</w:t>
      </w:r>
    </w:p>
    <w:p w14:paraId="5E3F8EC9" w14:textId="77777777" w:rsidR="009B7420" w:rsidRDefault="009B7420" w:rsidP="009B7420">
      <w:pPr>
        <w:pStyle w:val="Odstavekseznama"/>
        <w:numPr>
          <w:ilvl w:val="0"/>
          <w:numId w:val="23"/>
        </w:numPr>
        <w:spacing w:line="22" w:lineRule="atLeast"/>
        <w:jc w:val="both"/>
      </w:pPr>
      <w:r>
        <w:t xml:space="preserve">če ZZZS prekine ali ne sklene pogodbe s koncesionarjem zaradi </w:t>
      </w:r>
      <w:proofErr w:type="spellStart"/>
      <w:r>
        <w:t>koncesionarjevega</w:t>
      </w:r>
      <w:proofErr w:type="spellEnd"/>
      <w:r>
        <w:t xml:space="preserve"> kršenja pogodbenih obveznosti;</w:t>
      </w:r>
    </w:p>
    <w:p w14:paraId="475597DA" w14:textId="77777777" w:rsidR="009B7420" w:rsidRDefault="009B7420" w:rsidP="009B7420">
      <w:pPr>
        <w:pStyle w:val="Odstavekseznama"/>
        <w:numPr>
          <w:ilvl w:val="0"/>
          <w:numId w:val="23"/>
        </w:numPr>
        <w:spacing w:line="22" w:lineRule="atLeast"/>
        <w:jc w:val="both"/>
      </w:pPr>
      <w:r>
        <w:t xml:space="preserve">če ZD Piran prekine ali ne sklene pogodbe s koncesionarjem zaradi </w:t>
      </w:r>
      <w:proofErr w:type="spellStart"/>
      <w:r>
        <w:t>koncesionarjevega</w:t>
      </w:r>
      <w:proofErr w:type="spellEnd"/>
      <w:r>
        <w:t xml:space="preserve"> kršenja pogodbenih obveznosti (če gre v primeru koncesijske dejavnosti za dejavnost, ki se izvaja v okviru neprekinjenega zdravstvenega varstva);</w:t>
      </w:r>
    </w:p>
    <w:p w14:paraId="39AF5013" w14:textId="77777777" w:rsidR="009B7420" w:rsidRDefault="009B7420" w:rsidP="009B7420">
      <w:pPr>
        <w:pStyle w:val="Odstavekseznama"/>
        <w:numPr>
          <w:ilvl w:val="0"/>
          <w:numId w:val="23"/>
        </w:numPr>
        <w:spacing w:line="22" w:lineRule="atLeast"/>
        <w:jc w:val="both"/>
      </w:pPr>
      <w:r>
        <w:t>če koncesionar odkloni sklenitev pogodbe z ZZZS, ki bi bila v skladu s to pogodbo in odločbo o podelitvi koncesije;</w:t>
      </w:r>
    </w:p>
    <w:p w14:paraId="159FC67E" w14:textId="77777777" w:rsidR="009B7420" w:rsidRPr="003441C6" w:rsidRDefault="009B7420" w:rsidP="009B7420">
      <w:pPr>
        <w:pStyle w:val="Odstavekseznama"/>
        <w:numPr>
          <w:ilvl w:val="0"/>
          <w:numId w:val="24"/>
        </w:numPr>
        <w:spacing w:line="22" w:lineRule="atLeast"/>
        <w:jc w:val="both"/>
      </w:pPr>
      <w:r>
        <w:t xml:space="preserve">če koncesionar odkloni sklenitev pogodbe z ZD Piran, ki bi bila v skladu s to pogodbo in odločbo o podelitvi koncesije (če gre v primeru koncesijske dejavnosti za dejavnost, ki se izvaja v okviru </w:t>
      </w:r>
      <w:r w:rsidRPr="003441C6">
        <w:t>neprekinjenega zdravstvenega varstva);</w:t>
      </w:r>
    </w:p>
    <w:p w14:paraId="050251C7" w14:textId="77777777" w:rsidR="00830174" w:rsidRPr="003441C6" w:rsidRDefault="009B7420" w:rsidP="009B7420">
      <w:pPr>
        <w:pStyle w:val="Odstavekseznama"/>
        <w:numPr>
          <w:ilvl w:val="0"/>
          <w:numId w:val="24"/>
        </w:numPr>
        <w:spacing w:line="22" w:lineRule="atLeast"/>
        <w:jc w:val="both"/>
      </w:pPr>
      <w:r w:rsidRPr="003441C6">
        <w:t>če koncesionar ne obnovi pogodbe z ZZZS skladno s pogoji razpisa ZZZS za obseg zdravstvene dejavnosti, za katerega je podeljena koncesija</w:t>
      </w:r>
      <w:r w:rsidR="00830174" w:rsidRPr="003441C6">
        <w:t>;</w:t>
      </w:r>
    </w:p>
    <w:p w14:paraId="6D3DDBD9" w14:textId="4AD6CEE3" w:rsidR="00F97CEA" w:rsidRPr="003441C6" w:rsidRDefault="00F97CEA" w:rsidP="009B7420">
      <w:pPr>
        <w:pStyle w:val="Odstavekseznama"/>
        <w:numPr>
          <w:ilvl w:val="0"/>
          <w:numId w:val="24"/>
        </w:numPr>
        <w:spacing w:line="22" w:lineRule="atLeast"/>
        <w:jc w:val="both"/>
      </w:pPr>
      <w:r w:rsidRPr="003441C6">
        <w:t xml:space="preserve">če se tekom izvajanja koncesijske pogodbe ugotovi, da so za </w:t>
      </w:r>
      <w:r w:rsidR="00ED40E8" w:rsidRPr="003441C6">
        <w:t>koncesionarja ali nosilca zdravstvene dejavnosti podani razlogi za izključitev iz prvega odstavka 75. člena ZJN-3, skladno s razpisnimi pogoji;</w:t>
      </w:r>
    </w:p>
    <w:p w14:paraId="14CE7961" w14:textId="75B4C17B" w:rsidR="00905AB3" w:rsidRPr="003441C6" w:rsidRDefault="00905AB3" w:rsidP="009B7420">
      <w:pPr>
        <w:pStyle w:val="Odstavekseznama"/>
        <w:numPr>
          <w:ilvl w:val="0"/>
          <w:numId w:val="24"/>
        </w:numPr>
        <w:spacing w:line="22" w:lineRule="atLeast"/>
        <w:jc w:val="both"/>
      </w:pPr>
      <w:r w:rsidRPr="003441C6">
        <w:t>če je to v javnem interesu (npr. sprememba predpisov ali organizacije dela oz. načina opravljanja javnih zdravstvenih storitev);</w:t>
      </w:r>
    </w:p>
    <w:p w14:paraId="2D8E7E3B" w14:textId="7DF292B3" w:rsidR="009B7420" w:rsidRPr="003441C6" w:rsidRDefault="00830174" w:rsidP="009B7420">
      <w:pPr>
        <w:pStyle w:val="Odstavekseznama"/>
        <w:numPr>
          <w:ilvl w:val="0"/>
          <w:numId w:val="24"/>
        </w:numPr>
        <w:spacing w:line="22" w:lineRule="atLeast"/>
        <w:jc w:val="both"/>
      </w:pPr>
      <w:r w:rsidRPr="003441C6">
        <w:t>v drugih primerih, določenih s to pogodbo</w:t>
      </w:r>
      <w:r w:rsidR="000A3D5F">
        <w:t xml:space="preserve"> ali veljavnimi predpisi</w:t>
      </w:r>
      <w:r w:rsidRPr="003441C6">
        <w:t>, ki predvidevajo odvzem koncesije</w:t>
      </w:r>
      <w:r w:rsidR="009B7420" w:rsidRPr="003441C6">
        <w:t>.</w:t>
      </w:r>
    </w:p>
    <w:p w14:paraId="4E8D6896" w14:textId="77777777" w:rsidR="009B7420" w:rsidRDefault="009B7420" w:rsidP="009B7420">
      <w:pPr>
        <w:spacing w:line="22" w:lineRule="atLeast"/>
        <w:jc w:val="both"/>
      </w:pPr>
    </w:p>
    <w:p w14:paraId="21F22374" w14:textId="77777777" w:rsidR="009B7420" w:rsidRDefault="009B7420" w:rsidP="009B7420">
      <w:pPr>
        <w:spacing w:line="22" w:lineRule="atLeast"/>
        <w:jc w:val="both"/>
      </w:pPr>
      <w:r>
        <w:lastRenderedPageBreak/>
        <w:t>Koncedent odvzame koncesijo z odločbo, zoper katero je dovoljena pritožba in s katero se določijo ukrepi, ki so potrebni za nemoteno opravljanje koncesijske dejavnosti do podelitve koncesije drugemu izvajalcu.</w:t>
      </w:r>
    </w:p>
    <w:p w14:paraId="6146CE43" w14:textId="77777777" w:rsidR="009B7420" w:rsidRDefault="009B7420" w:rsidP="009B7420">
      <w:pPr>
        <w:spacing w:line="22" w:lineRule="atLeast"/>
        <w:jc w:val="both"/>
      </w:pPr>
    </w:p>
    <w:p w14:paraId="7463D839" w14:textId="77777777" w:rsidR="009B7420" w:rsidRDefault="009B7420" w:rsidP="009B7420">
      <w:pPr>
        <w:spacing w:line="22" w:lineRule="atLeast"/>
        <w:jc w:val="both"/>
      </w:pPr>
      <w:r>
        <w:t>Z dnem dokončnosti odločbe o odvzemu koncesije, prenehata koncesijsko razmerje in ta pogodba v skladu z odločbo o odvzemu.</w:t>
      </w:r>
    </w:p>
    <w:p w14:paraId="356AF486" w14:textId="77777777" w:rsidR="009B7420" w:rsidRDefault="009B7420" w:rsidP="009B7420">
      <w:pPr>
        <w:spacing w:line="22" w:lineRule="atLeast"/>
      </w:pPr>
    </w:p>
    <w:p w14:paraId="63338F38" w14:textId="77777777" w:rsidR="009B7420" w:rsidRDefault="009B7420" w:rsidP="009B7420">
      <w:pPr>
        <w:spacing w:line="22" w:lineRule="atLeast"/>
        <w:jc w:val="both"/>
      </w:pPr>
      <w:r>
        <w:t>Najkasneje v roku enega meseca je koncesionar dolžan o tem obvestiti vse svoje uporabnike storitev ter ravnati z zdravstveno dokumentacijo uporabnikov storitev v skladu z veljavno zakonodajo.</w:t>
      </w:r>
    </w:p>
    <w:p w14:paraId="4C0A4FAE" w14:textId="77777777" w:rsidR="009B7420" w:rsidRDefault="009B7420" w:rsidP="009B7420">
      <w:pPr>
        <w:spacing w:line="22" w:lineRule="atLeast"/>
      </w:pPr>
      <w:r>
        <w:t xml:space="preserve"> </w:t>
      </w:r>
    </w:p>
    <w:p w14:paraId="429F951C" w14:textId="77777777" w:rsidR="009B7420" w:rsidRDefault="009B7420" w:rsidP="009B7420">
      <w:pPr>
        <w:spacing w:line="22" w:lineRule="atLeast"/>
        <w:jc w:val="both"/>
      </w:pPr>
      <w:r>
        <w:t>Koncesionar in koncedent morata izpolniti obveznosti, ki so nastale do prenehanja koncesijskega razmerja.</w:t>
      </w:r>
    </w:p>
    <w:p w14:paraId="7F283746" w14:textId="77777777" w:rsidR="009B7420" w:rsidRDefault="009B7420" w:rsidP="009B7420">
      <w:pPr>
        <w:spacing w:line="22" w:lineRule="atLeast"/>
      </w:pPr>
    </w:p>
    <w:p w14:paraId="44DD6C0B" w14:textId="45D73A75" w:rsidR="009B7420" w:rsidRPr="00316B2B" w:rsidRDefault="009B7420" w:rsidP="000D3FAE">
      <w:pPr>
        <w:pStyle w:val="Odstavekseznama"/>
        <w:numPr>
          <w:ilvl w:val="0"/>
          <w:numId w:val="20"/>
        </w:numPr>
        <w:spacing w:line="22" w:lineRule="atLeast"/>
        <w:jc w:val="center"/>
        <w:rPr>
          <w:b/>
        </w:rPr>
      </w:pPr>
      <w:r w:rsidRPr="00316B2B">
        <w:rPr>
          <w:b/>
        </w:rPr>
        <w:t>člen</w:t>
      </w:r>
    </w:p>
    <w:p w14:paraId="7D86C652" w14:textId="77777777" w:rsidR="009B7420" w:rsidRPr="00316B2B" w:rsidRDefault="009B7420" w:rsidP="009B7420">
      <w:pPr>
        <w:spacing w:line="22" w:lineRule="atLeast"/>
        <w:jc w:val="center"/>
        <w:rPr>
          <w:b/>
        </w:rPr>
      </w:pPr>
      <w:r w:rsidRPr="00316B2B">
        <w:rPr>
          <w:b/>
        </w:rPr>
        <w:t>ODGOVORNOST KONCESIONARJA ZA ŠKODO TRETJIM OSEBAM</w:t>
      </w:r>
    </w:p>
    <w:p w14:paraId="3673404F" w14:textId="77777777" w:rsidR="009B7420" w:rsidRDefault="009B7420" w:rsidP="009B7420">
      <w:pPr>
        <w:spacing w:line="22" w:lineRule="atLeast"/>
      </w:pPr>
    </w:p>
    <w:p w14:paraId="7E76EEBD" w14:textId="77777777" w:rsidR="009B7420" w:rsidRDefault="009B7420" w:rsidP="009B7420">
      <w:pPr>
        <w:spacing w:line="22" w:lineRule="atLeast"/>
        <w:jc w:val="both"/>
      </w:pPr>
      <w:r>
        <w:t xml:space="preserve">Koncesionar je odgovoren za vso morebitno škodo, ki nastane tretjim osebam, kot posledica njegovega ravnanja ali opustitve oz. povzročeno z opravljanjem ali </w:t>
      </w:r>
      <w:proofErr w:type="spellStart"/>
      <w:r>
        <w:t>neopravljanjem</w:t>
      </w:r>
      <w:proofErr w:type="spellEnd"/>
      <w:r>
        <w:t xml:space="preserve"> koncesijske dejavnosti.</w:t>
      </w:r>
    </w:p>
    <w:p w14:paraId="33B1B2E9" w14:textId="77777777" w:rsidR="009B7420" w:rsidRDefault="009B7420" w:rsidP="009B7420">
      <w:pPr>
        <w:spacing w:line="22" w:lineRule="atLeast"/>
      </w:pPr>
    </w:p>
    <w:p w14:paraId="43295E00" w14:textId="77777777" w:rsidR="009B7420" w:rsidRDefault="009B7420" w:rsidP="009B7420">
      <w:pPr>
        <w:spacing w:line="22" w:lineRule="atLeast"/>
        <w:jc w:val="both"/>
      </w:pPr>
      <w:r>
        <w:t>Koncesionar mora imeti v skladu z zakonom, ki ureja zdravniško službo, urejeno zavarovanje odgovornosti za zdravnike.</w:t>
      </w:r>
    </w:p>
    <w:p w14:paraId="1CA7B993" w14:textId="77777777" w:rsidR="000368AC" w:rsidRDefault="000368AC" w:rsidP="009B7420">
      <w:pPr>
        <w:spacing w:line="22" w:lineRule="atLeast"/>
        <w:jc w:val="both"/>
      </w:pPr>
    </w:p>
    <w:p w14:paraId="64F1C508" w14:textId="77777777" w:rsidR="000368AC" w:rsidRDefault="000368AC" w:rsidP="000368AC">
      <w:pPr>
        <w:spacing w:line="22" w:lineRule="atLeast"/>
        <w:jc w:val="both"/>
      </w:pPr>
      <w:r w:rsidRPr="003B4506">
        <w:t>Koncesionar odgovarja za ravnanje zdravstvenih delavcev in zdravstvenih sodelavcev, ki pri njem opravljajo zdravstvene storitve, ki so predmet koncesije.</w:t>
      </w:r>
    </w:p>
    <w:p w14:paraId="5ADF7B94" w14:textId="77777777" w:rsidR="004027C0" w:rsidRDefault="004027C0" w:rsidP="009B7420">
      <w:pPr>
        <w:spacing w:line="22" w:lineRule="atLeast"/>
      </w:pPr>
    </w:p>
    <w:p w14:paraId="3DEED84A" w14:textId="77777777" w:rsidR="009B7420" w:rsidRPr="004233FE" w:rsidRDefault="009B7420" w:rsidP="000D3FAE">
      <w:pPr>
        <w:pStyle w:val="Odstavekseznama"/>
        <w:numPr>
          <w:ilvl w:val="0"/>
          <w:numId w:val="20"/>
        </w:numPr>
        <w:spacing w:line="22" w:lineRule="atLeast"/>
        <w:jc w:val="center"/>
        <w:rPr>
          <w:b/>
        </w:rPr>
      </w:pPr>
      <w:r w:rsidRPr="004233FE">
        <w:rPr>
          <w:b/>
        </w:rPr>
        <w:t>člen</w:t>
      </w:r>
    </w:p>
    <w:p w14:paraId="0EEC576B" w14:textId="77777777" w:rsidR="009B7420" w:rsidRPr="004233FE" w:rsidRDefault="009B7420" w:rsidP="009B7420">
      <w:pPr>
        <w:spacing w:line="22" w:lineRule="atLeast"/>
        <w:jc w:val="center"/>
        <w:rPr>
          <w:b/>
        </w:rPr>
      </w:pPr>
      <w:r w:rsidRPr="004233FE">
        <w:rPr>
          <w:b/>
        </w:rPr>
        <w:t>PROTIKORUPCIJSKA KLAVZULA</w:t>
      </w:r>
    </w:p>
    <w:p w14:paraId="1BE250C1" w14:textId="77777777" w:rsidR="009B7420" w:rsidRDefault="009B7420" w:rsidP="009B7420">
      <w:pPr>
        <w:spacing w:line="22" w:lineRule="atLeast"/>
        <w:jc w:val="both"/>
      </w:pPr>
    </w:p>
    <w:p w14:paraId="5440CE62" w14:textId="77777777" w:rsidR="009B7420" w:rsidRDefault="009B7420" w:rsidP="009B7420">
      <w:pPr>
        <w:spacing w:line="22" w:lineRule="atLeast"/>
        <w:jc w:val="both"/>
      </w:pPr>
      <w:r w:rsidRPr="004233FE">
        <w:t>V primeru, da je pri sklenitvi ali pri izvajanju te pogodbe kdo v imenu ali na račun koncesionarja,</w:t>
      </w:r>
      <w:r>
        <w:t xml:space="preserve"> predstavniku, zastopniku ali posredniku koncedenta, uslužbencu občinske uprave, funkcionarju, predstavniku ali članu politične stranke obljubil, ponudil ali dal kakšno nedovoljeno korist za:</w:t>
      </w:r>
    </w:p>
    <w:p w14:paraId="553A7060" w14:textId="77777777" w:rsidR="009B7420" w:rsidRDefault="009B7420" w:rsidP="009B7420">
      <w:pPr>
        <w:pStyle w:val="Odstavekseznama"/>
        <w:numPr>
          <w:ilvl w:val="0"/>
          <w:numId w:val="24"/>
        </w:numPr>
        <w:spacing w:line="22" w:lineRule="atLeast"/>
        <w:jc w:val="both"/>
      </w:pPr>
      <w:r>
        <w:t xml:space="preserve">pridobitev tega posla ali </w:t>
      </w:r>
    </w:p>
    <w:p w14:paraId="3DF5E67F" w14:textId="77777777" w:rsidR="009B7420" w:rsidRDefault="009B7420" w:rsidP="009B7420">
      <w:pPr>
        <w:pStyle w:val="Odstavekseznama"/>
        <w:numPr>
          <w:ilvl w:val="0"/>
          <w:numId w:val="24"/>
        </w:numPr>
        <w:spacing w:line="22" w:lineRule="atLeast"/>
        <w:jc w:val="both"/>
      </w:pPr>
      <w:r>
        <w:t xml:space="preserve">za sklenitev tega posla pod ugodnejšimi pogoji ali </w:t>
      </w:r>
    </w:p>
    <w:p w14:paraId="1D9864E4" w14:textId="77777777" w:rsidR="009B7420" w:rsidRDefault="009B7420" w:rsidP="009B7420">
      <w:pPr>
        <w:pStyle w:val="Odstavekseznama"/>
        <w:numPr>
          <w:ilvl w:val="0"/>
          <w:numId w:val="24"/>
        </w:numPr>
        <w:spacing w:line="22" w:lineRule="atLeast"/>
        <w:jc w:val="both"/>
      </w:pPr>
      <w:r>
        <w:t xml:space="preserve">za opustitev dolžnega nadzora nad izvajanjem pogodbenih obveznosti ali </w:t>
      </w:r>
    </w:p>
    <w:p w14:paraId="7A632EA1" w14:textId="77777777" w:rsidR="009B7420" w:rsidRDefault="009B7420" w:rsidP="009B7420">
      <w:pPr>
        <w:pStyle w:val="Odstavekseznama"/>
        <w:numPr>
          <w:ilvl w:val="0"/>
          <w:numId w:val="24"/>
        </w:numPr>
        <w:spacing w:line="22" w:lineRule="atLeast"/>
        <w:jc w:val="both"/>
      </w:pPr>
      <w:r>
        <w:t xml:space="preserve">za drugo ravnanje ali opustitev, s katerim je koncedentu povzročena škoda ali je omogočena pridobitev nedovoljene koristi predstavniku, zastopniku ali posredniku koncedenta, uslužbencu občinske uprave, funkcionarju, predstavniku ali članu politične stranke, koncesionarju ali njenemu predstavniku, zastopniku, posredniku, </w:t>
      </w:r>
    </w:p>
    <w:p w14:paraId="4A00D258" w14:textId="77777777" w:rsidR="009B7420" w:rsidRDefault="009B7420" w:rsidP="009B7420">
      <w:pPr>
        <w:spacing w:line="22" w:lineRule="atLeast"/>
        <w:jc w:val="both"/>
      </w:pPr>
      <w:r>
        <w:t>je ta pogodba nična.</w:t>
      </w:r>
    </w:p>
    <w:p w14:paraId="1C925D8D" w14:textId="77777777" w:rsidR="009B7420" w:rsidRDefault="009B7420" w:rsidP="009B7420">
      <w:pPr>
        <w:spacing w:line="22" w:lineRule="atLeast"/>
      </w:pPr>
    </w:p>
    <w:p w14:paraId="361BAD0F" w14:textId="77777777" w:rsidR="009B7420" w:rsidRDefault="009B7420" w:rsidP="009B7420">
      <w:pPr>
        <w:spacing w:line="22" w:lineRule="atLeast"/>
        <w:jc w:val="both"/>
      </w:pPr>
      <w:r>
        <w:t>Koncedent bo na podlagi svojih ugotovitev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z veljavnimi predpisi Republike Slovenije.</w:t>
      </w:r>
    </w:p>
    <w:p w14:paraId="5ECAF330" w14:textId="77777777" w:rsidR="009B7420" w:rsidRDefault="009B7420" w:rsidP="009B7420">
      <w:pPr>
        <w:spacing w:line="22" w:lineRule="atLeast"/>
      </w:pPr>
    </w:p>
    <w:p w14:paraId="2AE05101" w14:textId="77777777" w:rsidR="009B7420" w:rsidRPr="004233FE" w:rsidRDefault="009B7420" w:rsidP="000D3FAE">
      <w:pPr>
        <w:pStyle w:val="Odstavekseznama"/>
        <w:numPr>
          <w:ilvl w:val="0"/>
          <w:numId w:val="20"/>
        </w:numPr>
        <w:spacing w:line="22" w:lineRule="atLeast"/>
        <w:jc w:val="center"/>
        <w:rPr>
          <w:b/>
        </w:rPr>
      </w:pPr>
      <w:r w:rsidRPr="004233FE">
        <w:rPr>
          <w:b/>
        </w:rPr>
        <w:t>člen</w:t>
      </w:r>
    </w:p>
    <w:p w14:paraId="7A9061A9" w14:textId="77777777" w:rsidR="009B7420" w:rsidRPr="004233FE" w:rsidRDefault="009B7420" w:rsidP="009B7420">
      <w:pPr>
        <w:spacing w:line="22" w:lineRule="atLeast"/>
        <w:jc w:val="center"/>
        <w:rPr>
          <w:b/>
        </w:rPr>
      </w:pPr>
      <w:r w:rsidRPr="004233FE">
        <w:rPr>
          <w:b/>
        </w:rPr>
        <w:t>SKRBNIKI POGODBE</w:t>
      </w:r>
    </w:p>
    <w:p w14:paraId="0FFF897B" w14:textId="77777777" w:rsidR="009B7420" w:rsidRDefault="009B7420" w:rsidP="009B7420">
      <w:pPr>
        <w:spacing w:line="22" w:lineRule="atLeast"/>
      </w:pPr>
    </w:p>
    <w:p w14:paraId="5949FB8A" w14:textId="77777777" w:rsidR="009B7420" w:rsidRDefault="009B7420" w:rsidP="009B7420">
      <w:pPr>
        <w:spacing w:line="22" w:lineRule="atLeast"/>
        <w:jc w:val="both"/>
      </w:pPr>
      <w:r>
        <w:t>Pooblaščeni predstavnik koncedenta, ki nadzoruje izvajanje te pogodbe, je ______________________, ki je hkrati skrbnik pogodbe.</w:t>
      </w:r>
    </w:p>
    <w:p w14:paraId="0643BE65" w14:textId="77777777" w:rsidR="009B7420" w:rsidRDefault="009B7420" w:rsidP="009B7420">
      <w:pPr>
        <w:spacing w:line="22" w:lineRule="atLeast"/>
      </w:pPr>
    </w:p>
    <w:p w14:paraId="6FEBD353" w14:textId="77777777" w:rsidR="009B7420" w:rsidRDefault="009B7420" w:rsidP="009B7420">
      <w:pPr>
        <w:spacing w:line="22" w:lineRule="atLeast"/>
      </w:pPr>
      <w:r>
        <w:t>Pooblaščeni predstavnik koncesionarja, ki je skrbnik te pogodbe je _________________________.</w:t>
      </w:r>
    </w:p>
    <w:p w14:paraId="4516FE8E" w14:textId="77777777" w:rsidR="009B7420" w:rsidRDefault="009B7420" w:rsidP="009B7420">
      <w:pPr>
        <w:spacing w:line="22" w:lineRule="atLeast"/>
      </w:pPr>
    </w:p>
    <w:p w14:paraId="1E305A8A" w14:textId="77777777" w:rsidR="009B7420" w:rsidRDefault="009B7420" w:rsidP="009B7420">
      <w:pPr>
        <w:spacing w:line="22" w:lineRule="atLeast"/>
        <w:jc w:val="both"/>
      </w:pPr>
      <w:r>
        <w:t>Če se v času trajanja pogodbenega razmerja spremeni skrbnik pogodbe, pogodbena stranka o tem, v roku sedmih delovnih dni po njegovi zamenjavi, obvesti drugo pogodbeno stranko. Sprememba skrbnika pogodbe začne veljati z dnem obvestila druge pogodbene stranke, pri čemer za takšno spremembo skrbnika pogodbe ni potrebno skleniti aneksa k pogodbi.</w:t>
      </w:r>
    </w:p>
    <w:p w14:paraId="400E2884" w14:textId="77777777" w:rsidR="009B7420" w:rsidRDefault="009B7420" w:rsidP="009B7420">
      <w:pPr>
        <w:spacing w:line="22" w:lineRule="atLeast"/>
      </w:pPr>
    </w:p>
    <w:p w14:paraId="7A351542" w14:textId="77777777" w:rsidR="009B7420" w:rsidRPr="004233FE" w:rsidRDefault="009B7420" w:rsidP="000D3FAE">
      <w:pPr>
        <w:pStyle w:val="Odstavekseznama"/>
        <w:numPr>
          <w:ilvl w:val="0"/>
          <w:numId w:val="20"/>
        </w:numPr>
        <w:spacing w:line="22" w:lineRule="atLeast"/>
        <w:jc w:val="center"/>
        <w:rPr>
          <w:b/>
        </w:rPr>
      </w:pPr>
      <w:r w:rsidRPr="004233FE">
        <w:rPr>
          <w:b/>
        </w:rPr>
        <w:t>člen</w:t>
      </w:r>
    </w:p>
    <w:p w14:paraId="617D85DA" w14:textId="77777777" w:rsidR="009B7420" w:rsidRPr="004233FE" w:rsidRDefault="009B7420" w:rsidP="009B7420">
      <w:pPr>
        <w:spacing w:line="22" w:lineRule="atLeast"/>
        <w:jc w:val="center"/>
        <w:rPr>
          <w:b/>
        </w:rPr>
      </w:pPr>
      <w:r w:rsidRPr="004233FE">
        <w:rPr>
          <w:b/>
        </w:rPr>
        <w:t>REŠEVANJE SPOROV</w:t>
      </w:r>
    </w:p>
    <w:p w14:paraId="2784E638" w14:textId="77777777" w:rsidR="009B7420" w:rsidRDefault="009B7420" w:rsidP="009B7420">
      <w:pPr>
        <w:spacing w:line="22" w:lineRule="atLeast"/>
      </w:pPr>
    </w:p>
    <w:p w14:paraId="3080CD02" w14:textId="77777777" w:rsidR="009B7420" w:rsidRDefault="009B7420" w:rsidP="009B7420">
      <w:pPr>
        <w:spacing w:line="22" w:lineRule="atLeast"/>
      </w:pPr>
      <w:r>
        <w:t>Pogodbeni stranki bosta morebitne spore iz te pogodbe reševali sporazumno. Če to ne bo mogoče, bo spore reševalo pristojno sodišče v Piranu.</w:t>
      </w:r>
    </w:p>
    <w:p w14:paraId="58459753" w14:textId="77777777" w:rsidR="009B7420" w:rsidRDefault="009B7420" w:rsidP="009B7420">
      <w:pPr>
        <w:spacing w:line="22" w:lineRule="atLeast"/>
      </w:pPr>
      <w:r>
        <w:t xml:space="preserve"> </w:t>
      </w:r>
    </w:p>
    <w:p w14:paraId="5271A5C3" w14:textId="77777777" w:rsidR="003B4506" w:rsidRDefault="003B4506">
      <w:pPr>
        <w:rPr>
          <w:b/>
        </w:rPr>
      </w:pPr>
      <w:r>
        <w:rPr>
          <w:b/>
        </w:rPr>
        <w:br w:type="page"/>
      </w:r>
    </w:p>
    <w:p w14:paraId="0B3A62C1" w14:textId="771A9922" w:rsidR="009B7420" w:rsidRPr="004233FE" w:rsidRDefault="009B7420" w:rsidP="000D3FAE">
      <w:pPr>
        <w:pStyle w:val="Odstavekseznama"/>
        <w:numPr>
          <w:ilvl w:val="0"/>
          <w:numId w:val="20"/>
        </w:numPr>
        <w:spacing w:line="22" w:lineRule="atLeast"/>
        <w:jc w:val="center"/>
        <w:rPr>
          <w:b/>
        </w:rPr>
      </w:pPr>
      <w:r w:rsidRPr="004233FE">
        <w:rPr>
          <w:b/>
        </w:rPr>
        <w:lastRenderedPageBreak/>
        <w:t>člen</w:t>
      </w:r>
    </w:p>
    <w:p w14:paraId="59EB2B21" w14:textId="77777777" w:rsidR="009B7420" w:rsidRPr="004233FE" w:rsidRDefault="009B7420" w:rsidP="009B7420">
      <w:pPr>
        <w:spacing w:line="22" w:lineRule="atLeast"/>
        <w:jc w:val="center"/>
        <w:rPr>
          <w:b/>
        </w:rPr>
      </w:pPr>
      <w:r w:rsidRPr="004233FE">
        <w:rPr>
          <w:b/>
        </w:rPr>
        <w:t>KONČNE DOLOČBE</w:t>
      </w:r>
    </w:p>
    <w:p w14:paraId="2DE26BFD" w14:textId="77777777" w:rsidR="009B7420" w:rsidRDefault="009B7420" w:rsidP="009B7420">
      <w:pPr>
        <w:spacing w:line="22" w:lineRule="atLeast"/>
      </w:pPr>
    </w:p>
    <w:p w14:paraId="6255A6B8" w14:textId="77777777" w:rsidR="009B7420" w:rsidRDefault="009B7420" w:rsidP="009B7420">
      <w:pPr>
        <w:spacing w:line="22" w:lineRule="atLeast"/>
        <w:jc w:val="both"/>
      </w:pPr>
      <w:r>
        <w:t>Vse morebitne spremembe in dopolnitve bosta pogodbeni stranki uredili z aneksom k tej pogodbi.</w:t>
      </w:r>
    </w:p>
    <w:p w14:paraId="0AE9CA92" w14:textId="77777777" w:rsidR="009B7420" w:rsidRDefault="009B7420" w:rsidP="009B7420">
      <w:pPr>
        <w:spacing w:line="22" w:lineRule="atLeast"/>
        <w:jc w:val="both"/>
      </w:pPr>
    </w:p>
    <w:p w14:paraId="460D01D4" w14:textId="77777777" w:rsidR="009B7420" w:rsidRDefault="009B7420" w:rsidP="009B7420">
      <w:pPr>
        <w:spacing w:line="22" w:lineRule="atLeast"/>
        <w:jc w:val="both"/>
      </w:pPr>
      <w:r>
        <w:t>Pogodba je sklenjena in prične veljati z dnem podpisa obeh pogodbenih strank.</w:t>
      </w:r>
    </w:p>
    <w:p w14:paraId="7C0C0418" w14:textId="77777777" w:rsidR="009B7420" w:rsidRDefault="009B7420" w:rsidP="009B7420">
      <w:pPr>
        <w:spacing w:line="22" w:lineRule="atLeast"/>
        <w:jc w:val="both"/>
      </w:pPr>
    </w:p>
    <w:p w14:paraId="74060400" w14:textId="77777777" w:rsidR="009B7420" w:rsidRDefault="009B7420" w:rsidP="009B7420">
      <w:pPr>
        <w:spacing w:line="22" w:lineRule="atLeast"/>
        <w:jc w:val="both"/>
      </w:pPr>
      <w:r>
        <w:t>Ta pogodba je sestavljena v 4 (štirih) izvodih, od katerih dobi koncesionar 1 (en) izvod, koncedent 1 (en) izvod, Ministrstvo za zdravje 1 (en) izvod in ZZZS 1 (en) izvod.</w:t>
      </w:r>
    </w:p>
    <w:p w14:paraId="25D47ACC" w14:textId="77777777" w:rsidR="009B7420" w:rsidRDefault="009B7420" w:rsidP="009B7420">
      <w:pPr>
        <w:spacing w:line="22" w:lineRule="atLeast"/>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787"/>
        <w:gridCol w:w="3255"/>
      </w:tblGrid>
      <w:tr w:rsidR="009B7420" w14:paraId="4C4A9DF9" w14:textId="77777777" w:rsidTr="009B7420">
        <w:tc>
          <w:tcPr>
            <w:tcW w:w="3020" w:type="dxa"/>
          </w:tcPr>
          <w:p w14:paraId="6377B541" w14:textId="77777777" w:rsidR="009B7420" w:rsidRDefault="009B7420" w:rsidP="009B7420">
            <w:pPr>
              <w:spacing w:line="22" w:lineRule="atLeast"/>
            </w:pPr>
            <w:r>
              <w:t>Številka pogodbe:</w:t>
            </w:r>
          </w:p>
          <w:p w14:paraId="027173F4" w14:textId="77777777" w:rsidR="009B7420" w:rsidRDefault="009B7420" w:rsidP="009B7420">
            <w:pPr>
              <w:spacing w:line="22" w:lineRule="atLeast"/>
            </w:pPr>
            <w:r>
              <w:t>Datum:</w:t>
            </w:r>
          </w:p>
          <w:p w14:paraId="557A1C59" w14:textId="77777777" w:rsidR="009B7420" w:rsidRDefault="009B7420" w:rsidP="009B7420">
            <w:pPr>
              <w:spacing w:line="22" w:lineRule="atLeast"/>
            </w:pPr>
          </w:p>
        </w:tc>
        <w:tc>
          <w:tcPr>
            <w:tcW w:w="2787" w:type="dxa"/>
          </w:tcPr>
          <w:p w14:paraId="489E71D4" w14:textId="77777777" w:rsidR="009B7420" w:rsidRDefault="009B7420" w:rsidP="009B7420">
            <w:pPr>
              <w:spacing w:line="22" w:lineRule="atLeast"/>
            </w:pPr>
          </w:p>
        </w:tc>
        <w:tc>
          <w:tcPr>
            <w:tcW w:w="3255" w:type="dxa"/>
          </w:tcPr>
          <w:p w14:paraId="0181A74A" w14:textId="77777777" w:rsidR="009B7420" w:rsidRDefault="009B7420" w:rsidP="009B7420">
            <w:pPr>
              <w:spacing w:line="22" w:lineRule="atLeast"/>
            </w:pPr>
            <w:r>
              <w:t>Številka pogodbe:</w:t>
            </w:r>
          </w:p>
          <w:p w14:paraId="65FB6A1E" w14:textId="77777777" w:rsidR="009B7420" w:rsidRDefault="009B7420" w:rsidP="009B7420">
            <w:pPr>
              <w:spacing w:line="22" w:lineRule="atLeast"/>
            </w:pPr>
            <w:r>
              <w:t>Datum:</w:t>
            </w:r>
          </w:p>
          <w:p w14:paraId="7922EF7E" w14:textId="77777777" w:rsidR="009B7420" w:rsidRDefault="009B7420" w:rsidP="009B7420">
            <w:pPr>
              <w:spacing w:line="22" w:lineRule="atLeast"/>
            </w:pPr>
          </w:p>
        </w:tc>
      </w:tr>
      <w:tr w:rsidR="009B7420" w14:paraId="7629653D" w14:textId="77777777" w:rsidTr="009B7420">
        <w:tc>
          <w:tcPr>
            <w:tcW w:w="3020" w:type="dxa"/>
          </w:tcPr>
          <w:p w14:paraId="659B3431" w14:textId="77777777" w:rsidR="009B7420" w:rsidRDefault="009B7420" w:rsidP="009B7420">
            <w:pPr>
              <w:spacing w:line="22" w:lineRule="atLeast"/>
              <w:jc w:val="center"/>
            </w:pPr>
            <w:r w:rsidRPr="004233FE">
              <w:rPr>
                <w:b/>
              </w:rPr>
              <w:t>KONCESIONAR</w:t>
            </w:r>
          </w:p>
        </w:tc>
        <w:tc>
          <w:tcPr>
            <w:tcW w:w="2787" w:type="dxa"/>
          </w:tcPr>
          <w:p w14:paraId="0E2E3ABC" w14:textId="77777777" w:rsidR="009B7420" w:rsidRDefault="009B7420" w:rsidP="009B7420">
            <w:pPr>
              <w:spacing w:line="22" w:lineRule="atLeast"/>
            </w:pPr>
          </w:p>
        </w:tc>
        <w:tc>
          <w:tcPr>
            <w:tcW w:w="3255" w:type="dxa"/>
          </w:tcPr>
          <w:p w14:paraId="1E8FE63C" w14:textId="77777777" w:rsidR="009B7420" w:rsidRPr="004233FE" w:rsidRDefault="009B7420" w:rsidP="009B7420">
            <w:pPr>
              <w:spacing w:line="22" w:lineRule="atLeast"/>
              <w:jc w:val="center"/>
              <w:rPr>
                <w:b/>
              </w:rPr>
            </w:pPr>
            <w:r w:rsidRPr="004233FE">
              <w:rPr>
                <w:b/>
              </w:rPr>
              <w:t>OBČINA PIRAN</w:t>
            </w:r>
          </w:p>
          <w:p w14:paraId="11805E85" w14:textId="77777777" w:rsidR="009B7420" w:rsidRDefault="009B7420" w:rsidP="009B7420">
            <w:pPr>
              <w:spacing w:line="22" w:lineRule="atLeast"/>
              <w:jc w:val="center"/>
            </w:pPr>
            <w:r>
              <w:t>Župan</w:t>
            </w:r>
          </w:p>
          <w:p w14:paraId="04B6DC2D" w14:textId="77777777" w:rsidR="009B7420" w:rsidRDefault="009B7420" w:rsidP="009B7420">
            <w:pPr>
              <w:spacing w:line="22" w:lineRule="atLeast"/>
              <w:jc w:val="center"/>
            </w:pPr>
            <w:r>
              <w:t>Andrej Korenika</w:t>
            </w:r>
          </w:p>
        </w:tc>
      </w:tr>
      <w:bookmarkEnd w:id="2"/>
    </w:tbl>
    <w:p w14:paraId="2D1DCC86" w14:textId="77777777" w:rsidR="009B7420" w:rsidRDefault="009B7420" w:rsidP="00EC48A1">
      <w:pPr>
        <w:sectPr w:rsidR="009B7420" w:rsidSect="000655EC">
          <w:headerReference w:type="default" r:id="rId12"/>
          <w:pgSz w:w="11906" w:h="16838" w:code="9"/>
          <w:pgMar w:top="1417" w:right="1417" w:bottom="1417" w:left="1417" w:header="708" w:footer="708" w:gutter="0"/>
          <w:cols w:space="708"/>
          <w:docGrid w:linePitch="360"/>
        </w:sectPr>
      </w:pPr>
    </w:p>
    <w:p w14:paraId="6B3BF1CA" w14:textId="77777777" w:rsidR="009B7420" w:rsidRDefault="009B7420" w:rsidP="009B7420">
      <w:pPr>
        <w:spacing w:line="22" w:lineRule="atLeast"/>
      </w:pPr>
      <w:r w:rsidRPr="00A60DBF">
        <w:rPr>
          <w:b/>
        </w:rPr>
        <w:lastRenderedPageBreak/>
        <w:t>OBČINA PIRAN</w:t>
      </w:r>
      <w:r>
        <w:t xml:space="preserve">, Tartinijev trg 2, 6320 Piran, ki jo zastopa župan Andrej Korenika, </w:t>
      </w:r>
    </w:p>
    <w:p w14:paraId="75B7CCAA" w14:textId="77777777" w:rsidR="009B7420" w:rsidRDefault="009B7420" w:rsidP="009B7420">
      <w:pPr>
        <w:spacing w:line="22" w:lineRule="atLeast"/>
      </w:pPr>
      <w:r>
        <w:t>matična številka:</w:t>
      </w:r>
      <w:r w:rsidRPr="00181462">
        <w:t xml:space="preserve"> 5883873000</w:t>
      </w:r>
      <w:r>
        <w:t>,</w:t>
      </w:r>
    </w:p>
    <w:p w14:paraId="27338062" w14:textId="77777777" w:rsidR="009B7420" w:rsidRDefault="009B7420" w:rsidP="009B7420">
      <w:pPr>
        <w:spacing w:line="22" w:lineRule="atLeast"/>
      </w:pPr>
      <w:r>
        <w:t xml:space="preserve">davčna številka: </w:t>
      </w:r>
      <w:r w:rsidRPr="00181462">
        <w:t>SI 29263930</w:t>
      </w:r>
      <w:r>
        <w:t>,</w:t>
      </w:r>
    </w:p>
    <w:p w14:paraId="7DD0F55B" w14:textId="77777777" w:rsidR="009B7420" w:rsidRDefault="009B7420" w:rsidP="009B7420">
      <w:pPr>
        <w:spacing w:line="22" w:lineRule="atLeast"/>
      </w:pPr>
      <w:r>
        <w:t xml:space="preserve">(v nadaljevanju: koncedent) </w:t>
      </w:r>
    </w:p>
    <w:p w14:paraId="5461A862" w14:textId="77777777" w:rsidR="009B7420" w:rsidRDefault="009B7420" w:rsidP="009B7420">
      <w:pPr>
        <w:spacing w:line="22" w:lineRule="atLeast"/>
      </w:pPr>
    </w:p>
    <w:p w14:paraId="4185890D" w14:textId="77777777" w:rsidR="009B7420" w:rsidRDefault="009B7420" w:rsidP="009B7420">
      <w:pPr>
        <w:spacing w:line="22" w:lineRule="atLeast"/>
      </w:pPr>
      <w:r>
        <w:t>in</w:t>
      </w:r>
    </w:p>
    <w:p w14:paraId="3AE77C35" w14:textId="77777777" w:rsidR="009B7420" w:rsidRDefault="009B7420" w:rsidP="009B7420">
      <w:pPr>
        <w:spacing w:line="22" w:lineRule="atLeast"/>
      </w:pPr>
    </w:p>
    <w:p w14:paraId="5D94D7D7" w14:textId="77777777" w:rsidR="009B7420" w:rsidRDefault="009B7420" w:rsidP="009B7420">
      <w:pPr>
        <w:spacing w:line="22" w:lineRule="atLeast"/>
      </w:pPr>
      <w:r>
        <w:rPr>
          <w:b/>
        </w:rPr>
        <w:t>NAZIV PRAVNE OSEBE oz. SAMOSTOJNEGA PODJETNIKA</w:t>
      </w:r>
      <w:r>
        <w:t>, NASLOV, ki jo zastopa ________________,</w:t>
      </w:r>
    </w:p>
    <w:p w14:paraId="32294419" w14:textId="77777777" w:rsidR="009B7420" w:rsidRDefault="009B7420" w:rsidP="009B7420">
      <w:pPr>
        <w:spacing w:line="22" w:lineRule="atLeast"/>
      </w:pPr>
      <w:r>
        <w:t xml:space="preserve">matična številka: </w:t>
      </w:r>
      <w:proofErr w:type="spellStart"/>
      <w:r>
        <w:t>xxxxxxxxxx</w:t>
      </w:r>
      <w:proofErr w:type="spellEnd"/>
      <w:r>
        <w:t xml:space="preserve">, </w:t>
      </w:r>
    </w:p>
    <w:p w14:paraId="7426499F" w14:textId="77777777" w:rsidR="009B7420" w:rsidRDefault="009B7420" w:rsidP="009B7420">
      <w:pPr>
        <w:spacing w:line="22" w:lineRule="atLeast"/>
      </w:pPr>
      <w:r>
        <w:t xml:space="preserve">davčna številka: </w:t>
      </w:r>
      <w:proofErr w:type="spellStart"/>
      <w:r>
        <w:t>xxxxxxxx</w:t>
      </w:r>
      <w:proofErr w:type="spellEnd"/>
      <w:r>
        <w:t>,</w:t>
      </w:r>
    </w:p>
    <w:p w14:paraId="7BE35118" w14:textId="77777777" w:rsidR="009B7420" w:rsidRDefault="009B7420" w:rsidP="009B7420">
      <w:pPr>
        <w:spacing w:line="22" w:lineRule="atLeast"/>
      </w:pPr>
      <w:r>
        <w:t xml:space="preserve">(v nadaljevanju: koncesionar), </w:t>
      </w:r>
    </w:p>
    <w:p w14:paraId="5AAAFB21" w14:textId="77777777" w:rsidR="009B7420" w:rsidRDefault="009B7420" w:rsidP="009B7420">
      <w:pPr>
        <w:spacing w:line="22" w:lineRule="atLeast"/>
      </w:pPr>
    </w:p>
    <w:p w14:paraId="6C71131A" w14:textId="77777777" w:rsidR="009B7420" w:rsidRDefault="009B7420" w:rsidP="009B7420">
      <w:pPr>
        <w:spacing w:line="22" w:lineRule="atLeast"/>
      </w:pPr>
      <w:r>
        <w:t>skleneta naslednjo</w:t>
      </w:r>
    </w:p>
    <w:p w14:paraId="48F6BEC9" w14:textId="77777777" w:rsidR="009B7420" w:rsidRDefault="009B7420" w:rsidP="009B7420">
      <w:pPr>
        <w:spacing w:line="22" w:lineRule="atLeast"/>
      </w:pPr>
    </w:p>
    <w:p w14:paraId="3D02060D" w14:textId="77777777" w:rsidR="009B7420" w:rsidRDefault="009B7420" w:rsidP="009B7420">
      <w:pPr>
        <w:spacing w:line="22" w:lineRule="atLeast"/>
      </w:pPr>
    </w:p>
    <w:p w14:paraId="11AF032E" w14:textId="77777777" w:rsidR="009B7420" w:rsidRDefault="009B7420" w:rsidP="009B7420">
      <w:pPr>
        <w:spacing w:line="22" w:lineRule="atLeast"/>
      </w:pPr>
    </w:p>
    <w:p w14:paraId="0219C91E" w14:textId="77777777" w:rsidR="009B7420" w:rsidRPr="004233FE" w:rsidRDefault="009B7420" w:rsidP="009B7420">
      <w:pPr>
        <w:spacing w:line="22" w:lineRule="atLeast"/>
        <w:jc w:val="center"/>
        <w:rPr>
          <w:b/>
          <w:sz w:val="36"/>
        </w:rPr>
      </w:pPr>
      <w:r w:rsidRPr="004233FE">
        <w:rPr>
          <w:b/>
          <w:sz w:val="36"/>
        </w:rPr>
        <w:t>KONCESIJSKO POGODBO</w:t>
      </w:r>
    </w:p>
    <w:p w14:paraId="3245295D" w14:textId="77777777" w:rsidR="009B7420" w:rsidRDefault="009B7420" w:rsidP="009B7420">
      <w:pPr>
        <w:spacing w:line="22" w:lineRule="atLeast"/>
      </w:pPr>
    </w:p>
    <w:p w14:paraId="2250A7BC" w14:textId="77777777" w:rsidR="009B7420" w:rsidRDefault="009B7420" w:rsidP="009B7420">
      <w:pPr>
        <w:spacing w:line="22" w:lineRule="atLeast"/>
      </w:pPr>
    </w:p>
    <w:p w14:paraId="0B3FA4B4" w14:textId="77777777" w:rsidR="009B7420" w:rsidRDefault="009B7420" w:rsidP="009B7420">
      <w:pPr>
        <w:spacing w:line="22" w:lineRule="atLeast"/>
      </w:pPr>
    </w:p>
    <w:p w14:paraId="239E32DB" w14:textId="77777777" w:rsidR="009B7420" w:rsidRPr="00181462" w:rsidRDefault="009B7420" w:rsidP="006E787B">
      <w:pPr>
        <w:pStyle w:val="Odstavekseznama"/>
        <w:numPr>
          <w:ilvl w:val="0"/>
          <w:numId w:val="28"/>
        </w:numPr>
        <w:spacing w:line="22" w:lineRule="atLeast"/>
        <w:jc w:val="center"/>
        <w:rPr>
          <w:b/>
        </w:rPr>
      </w:pPr>
      <w:r w:rsidRPr="00181462">
        <w:rPr>
          <w:b/>
        </w:rPr>
        <w:t>člen</w:t>
      </w:r>
    </w:p>
    <w:p w14:paraId="0711CE82" w14:textId="77777777" w:rsidR="009B7420" w:rsidRPr="00181462" w:rsidRDefault="009B7420" w:rsidP="009B7420">
      <w:pPr>
        <w:spacing w:line="22" w:lineRule="atLeast"/>
        <w:jc w:val="center"/>
        <w:rPr>
          <w:b/>
        </w:rPr>
      </w:pPr>
      <w:r w:rsidRPr="00181462">
        <w:rPr>
          <w:b/>
        </w:rPr>
        <w:t>SPLOŠNE DOLOČBE</w:t>
      </w:r>
    </w:p>
    <w:p w14:paraId="512C07A0" w14:textId="77777777" w:rsidR="009B7420" w:rsidRDefault="009B7420" w:rsidP="009B7420">
      <w:pPr>
        <w:spacing w:line="22" w:lineRule="atLeast"/>
      </w:pPr>
    </w:p>
    <w:p w14:paraId="212D5A05" w14:textId="52EF45FA" w:rsidR="009B7420" w:rsidRDefault="009B7420" w:rsidP="009B7420">
      <w:pPr>
        <w:spacing w:line="22" w:lineRule="atLeast"/>
        <w:jc w:val="both"/>
      </w:pPr>
      <w:r>
        <w:t>S to pogodbo se na podlagi 44.f člena Zakona o zdravstveni dejavnosti (</w:t>
      </w:r>
      <w:r w:rsidR="00BC1E9B" w:rsidRPr="00BC1E9B">
        <w:t xml:space="preserve">Uradni list RS, št. 23/05 – uradno prečiščeno besedilo, 15/08 – </w:t>
      </w:r>
      <w:proofErr w:type="spellStart"/>
      <w:r w:rsidR="00BC1E9B" w:rsidRPr="00BC1E9B">
        <w:t>ZPacP</w:t>
      </w:r>
      <w:proofErr w:type="spellEnd"/>
      <w:r w:rsidR="00BC1E9B" w:rsidRPr="00BC1E9B">
        <w:t xml:space="preserve">, 23/08, 58/08 – ZZdrS-E, 77/08 – </w:t>
      </w:r>
      <w:proofErr w:type="spellStart"/>
      <w:r w:rsidR="00BC1E9B" w:rsidRPr="00BC1E9B">
        <w:t>ZDZdr</w:t>
      </w:r>
      <w:proofErr w:type="spellEnd"/>
      <w:r w:rsidR="00BC1E9B" w:rsidRPr="00BC1E9B">
        <w:t xml:space="preserve">, 40/12 – ZUJF, 14/13, 88/16 – </w:t>
      </w:r>
      <w:proofErr w:type="spellStart"/>
      <w:r w:rsidR="00BC1E9B" w:rsidRPr="00BC1E9B">
        <w:t>ZdZPZD</w:t>
      </w:r>
      <w:proofErr w:type="spellEnd"/>
      <w:r w:rsidR="00BC1E9B" w:rsidRPr="00BC1E9B">
        <w:t xml:space="preserve">, 64/17, 1/19 – </w:t>
      </w:r>
      <w:proofErr w:type="spellStart"/>
      <w:r w:rsidR="00BC1E9B" w:rsidRPr="00BC1E9B">
        <w:t>odl</w:t>
      </w:r>
      <w:proofErr w:type="spellEnd"/>
      <w:r w:rsidR="00BC1E9B" w:rsidRPr="00BC1E9B">
        <w:t xml:space="preserve">. US, 73/19, 82/20, 152/20 – ZZUOOP, 203/20 – ZIUPOPDVE, 112/21 – ZNUPZ, 196/21 – </w:t>
      </w:r>
      <w:proofErr w:type="spellStart"/>
      <w:r w:rsidR="00BC1E9B" w:rsidRPr="00BC1E9B">
        <w:t>ZDOsk</w:t>
      </w:r>
      <w:proofErr w:type="spellEnd"/>
      <w:r w:rsidR="00BC1E9B" w:rsidRPr="00BC1E9B">
        <w:t xml:space="preserve">, 100/22 – ZNUZSZS, 132/22 – </w:t>
      </w:r>
      <w:proofErr w:type="spellStart"/>
      <w:r w:rsidR="00BC1E9B" w:rsidRPr="00BC1E9B">
        <w:t>odl</w:t>
      </w:r>
      <w:proofErr w:type="spellEnd"/>
      <w:r w:rsidR="00BC1E9B" w:rsidRPr="00BC1E9B">
        <w:t xml:space="preserve">. US, 141/22 – ZNUNBZ, 14/23 – </w:t>
      </w:r>
      <w:proofErr w:type="spellStart"/>
      <w:r w:rsidR="00BC1E9B" w:rsidRPr="00BC1E9B">
        <w:t>odl</w:t>
      </w:r>
      <w:proofErr w:type="spellEnd"/>
      <w:r w:rsidR="00BC1E9B" w:rsidRPr="00BC1E9B">
        <w:t>. US, 84/23 – ZDOsk-1, 102/24 – ZZKZ in 32/25</w:t>
      </w:r>
      <w:r>
        <w:t xml:space="preserve">, v nadaljevanju: ZZDej) in v skladu s koncesijsko odločbo št. </w:t>
      </w:r>
      <w:r w:rsidR="006E787B">
        <w:t>_______________</w:t>
      </w:r>
      <w:r>
        <w:t xml:space="preserve"> (v nadaljevanju: koncesijska odločba) urejajo medsebojna razmerja v zvezi z opravljanjem javne službe v zdravstveni dejavnosti na primarni ravni na področju </w:t>
      </w:r>
      <w:r w:rsidR="00D04E37">
        <w:t>dispanzerja za otroke in šolarje</w:t>
      </w:r>
      <w:r>
        <w:t xml:space="preserve"> med koncedentom in koncesionarjem na podlagi koncesije, ter se določijo pogoji, pod katerimi mora koncesionar opravljati javno zdravstveno službo na območju občine Piran.</w:t>
      </w:r>
    </w:p>
    <w:p w14:paraId="63E343F0" w14:textId="77777777" w:rsidR="009B7420" w:rsidRDefault="009B7420" w:rsidP="009B7420">
      <w:pPr>
        <w:spacing w:line="22" w:lineRule="atLeast"/>
      </w:pPr>
    </w:p>
    <w:p w14:paraId="20B22B07" w14:textId="77777777" w:rsidR="009B7420" w:rsidRPr="00181462" w:rsidRDefault="009B7420" w:rsidP="006E787B">
      <w:pPr>
        <w:pStyle w:val="Odstavekseznama"/>
        <w:numPr>
          <w:ilvl w:val="0"/>
          <w:numId w:val="28"/>
        </w:numPr>
        <w:spacing w:line="22" w:lineRule="atLeast"/>
        <w:jc w:val="center"/>
        <w:rPr>
          <w:b/>
        </w:rPr>
      </w:pPr>
      <w:r w:rsidRPr="00181462">
        <w:rPr>
          <w:b/>
        </w:rPr>
        <w:t>člen</w:t>
      </w:r>
    </w:p>
    <w:p w14:paraId="6E29610A" w14:textId="77777777" w:rsidR="009B7420" w:rsidRPr="00181462" w:rsidRDefault="009B7420" w:rsidP="009B7420">
      <w:pPr>
        <w:spacing w:line="22" w:lineRule="atLeast"/>
        <w:jc w:val="center"/>
        <w:rPr>
          <w:b/>
        </w:rPr>
      </w:pPr>
      <w:r w:rsidRPr="00181462">
        <w:rPr>
          <w:b/>
        </w:rPr>
        <w:t>PREDMET POGODBENEGA RAZMERJA</w:t>
      </w:r>
    </w:p>
    <w:p w14:paraId="447CB0FF" w14:textId="77777777" w:rsidR="009B7420" w:rsidRDefault="009B7420" w:rsidP="009B7420">
      <w:pPr>
        <w:spacing w:line="22" w:lineRule="atLeast"/>
      </w:pPr>
    </w:p>
    <w:p w14:paraId="7E9F03EB" w14:textId="41A62F96" w:rsidR="009B7420" w:rsidRDefault="009B7420" w:rsidP="009B7420">
      <w:pPr>
        <w:spacing w:line="22" w:lineRule="atLeast"/>
        <w:jc w:val="both"/>
      </w:pPr>
      <w:r>
        <w:t xml:space="preserve">Koncesionar je izvajalec koncesijske dejavnosti in opravlja zdravstveno dejavnost kot javno službo na podlagi koncesije v obsegu 1,00 programa na področju </w:t>
      </w:r>
      <w:r w:rsidR="00D04E37">
        <w:t>dispanzerja za otroke in šolarje</w:t>
      </w:r>
      <w:r>
        <w:t xml:space="preserve"> na območju občine Piran in jo izvaja </w:t>
      </w:r>
      <w:r w:rsidR="00106779">
        <w:rPr>
          <w:rFonts w:ascii="Calibri" w:hAnsi="Calibri" w:cs="Calibri"/>
        </w:rPr>
        <w:t>na lokaciji ________________________________</w:t>
      </w:r>
      <w:r>
        <w:t>.</w:t>
      </w:r>
    </w:p>
    <w:p w14:paraId="3566540B" w14:textId="77777777" w:rsidR="009B7420" w:rsidRDefault="009B7420" w:rsidP="009B7420">
      <w:pPr>
        <w:spacing w:line="22" w:lineRule="atLeast"/>
      </w:pPr>
      <w:r>
        <w:t xml:space="preserve"> </w:t>
      </w:r>
    </w:p>
    <w:p w14:paraId="31B305A2" w14:textId="77777777" w:rsidR="009B7420" w:rsidRDefault="009B7420" w:rsidP="009B7420">
      <w:pPr>
        <w:spacing w:line="22" w:lineRule="atLeast"/>
        <w:jc w:val="both"/>
      </w:pPr>
      <w:r>
        <w:t>Med trajanjem koncesijskega razmerja je ob soglasju koncedenta dovoljena sprememba obsega programa (nebistvena sprememba koncesijskega razmerja), ki jo koncedent odobri v obliki spremembe koncesijske odločbe. Temu sledi sklenitev aneksa k tej pogodbi.</w:t>
      </w:r>
    </w:p>
    <w:p w14:paraId="3BEBF750" w14:textId="77777777" w:rsidR="009B7420" w:rsidRDefault="009B7420" w:rsidP="009B7420">
      <w:pPr>
        <w:spacing w:line="22" w:lineRule="atLeast"/>
      </w:pPr>
    </w:p>
    <w:p w14:paraId="667B7B45" w14:textId="77777777" w:rsidR="009B7420" w:rsidRDefault="009B7420" w:rsidP="009B7420">
      <w:pPr>
        <w:spacing w:line="22" w:lineRule="atLeast"/>
        <w:jc w:val="both"/>
      </w:pPr>
      <w:r>
        <w:t>Odgovorni nosilec koncesijske dejavnosti v skladu z zakonom, ki ureja zdravstveno dejavnost, zaposlen pri koncesionarju za polni delovni čas, je:</w:t>
      </w:r>
    </w:p>
    <w:p w14:paraId="2A3503A6" w14:textId="77777777" w:rsidR="009B7420" w:rsidRDefault="009B7420" w:rsidP="009B7420">
      <w:pPr>
        <w:spacing w:line="22" w:lineRule="atLeast"/>
      </w:pPr>
    </w:p>
    <w:p w14:paraId="4ED9BB44" w14:textId="77777777" w:rsidR="009B7420" w:rsidRDefault="009B7420" w:rsidP="009B7420">
      <w:pPr>
        <w:spacing w:line="22" w:lineRule="atLeast"/>
      </w:pPr>
      <w:proofErr w:type="spellStart"/>
      <w:r>
        <w:t>xxxxxxxxxx</w:t>
      </w:r>
      <w:proofErr w:type="spellEnd"/>
      <w:r>
        <w:t xml:space="preserve">, </w:t>
      </w:r>
      <w:proofErr w:type="spellStart"/>
      <w:r>
        <w:t>xxxxxxxxx</w:t>
      </w:r>
      <w:proofErr w:type="spellEnd"/>
      <w:r>
        <w:t xml:space="preserve">, </w:t>
      </w:r>
      <w:proofErr w:type="spellStart"/>
      <w:r>
        <w:t>xxxxxxxx</w:t>
      </w:r>
      <w:proofErr w:type="spellEnd"/>
      <w:r>
        <w:t xml:space="preserve"> (priimek, ime in naslov bivališča).</w:t>
      </w:r>
    </w:p>
    <w:p w14:paraId="11F1EFE1" w14:textId="77777777" w:rsidR="009B7420" w:rsidRDefault="009B7420" w:rsidP="009B7420">
      <w:pPr>
        <w:spacing w:line="22" w:lineRule="atLeast"/>
      </w:pPr>
    </w:p>
    <w:p w14:paraId="098C4BDB" w14:textId="77777777" w:rsidR="009B7420" w:rsidRDefault="009B7420" w:rsidP="009B7420">
      <w:pPr>
        <w:spacing w:line="22" w:lineRule="atLeast"/>
        <w:jc w:val="both"/>
      </w:pPr>
      <w:r>
        <w:t xml:space="preserve">Sprememba odgovornega nosilca zdravstvene dejavnosti je mogoča le po predhodnem pisnem soglasju koncedenta. Koncesionar mora po tem, ko je pridobil predhodno pisno soglasje koncedenta k </w:t>
      </w:r>
      <w:r>
        <w:lastRenderedPageBreak/>
        <w:t>spremembi odgovornega nosilca zdravstvene dejavnosti, zaprositi ministrstvo, pristojno za zdravje, za spremembo dovoljenja za opravljanje dejavnosti. Koncesionar v 14 dneh od izdaje novega dovoljenja koncedentu predloži original dovoljenja na vpogled oziroma njegovo overjeno kopijo ali poda pisno soglasje koncedentu za pridobitev podatkov o spremenjenem dovoljenju iz uradne evidence ministrstva. V primeru spremembe odgovornega nosilca zdravstvene dejavnosti se izda nova odločba o podelitvi koncesije ter se sklene aneks k tej pogodbi.</w:t>
      </w:r>
    </w:p>
    <w:p w14:paraId="6646BE1D" w14:textId="77777777" w:rsidR="009B7420" w:rsidRDefault="009B7420" w:rsidP="009B7420">
      <w:pPr>
        <w:spacing w:line="22" w:lineRule="atLeast"/>
        <w:jc w:val="both"/>
      </w:pPr>
    </w:p>
    <w:p w14:paraId="42F84929" w14:textId="77777777" w:rsidR="009B7420" w:rsidRDefault="009B7420" w:rsidP="009B7420">
      <w:pPr>
        <w:spacing w:line="22" w:lineRule="atLeast"/>
        <w:jc w:val="both"/>
      </w:pPr>
      <w:r>
        <w:t>Koncesijsko dejavnost pri koncesionarju izvaja nosilec (se navaja v primeru, če zdravstvenih storitev, ki so predmet koncesije, ne bo opravljal odgovorni nosilec zdravstvene dejavnosti):</w:t>
      </w:r>
    </w:p>
    <w:p w14:paraId="4A1B6F94" w14:textId="77777777" w:rsidR="009B7420" w:rsidRDefault="009B7420" w:rsidP="009B7420">
      <w:pPr>
        <w:spacing w:line="22" w:lineRule="atLeast"/>
        <w:jc w:val="both"/>
      </w:pPr>
    </w:p>
    <w:p w14:paraId="199457C3" w14:textId="77777777" w:rsidR="009B7420" w:rsidRDefault="009B7420" w:rsidP="009B7420">
      <w:pPr>
        <w:spacing w:line="22" w:lineRule="atLeast"/>
        <w:jc w:val="both"/>
      </w:pPr>
      <w:proofErr w:type="spellStart"/>
      <w:r>
        <w:t>xxxxxxxxxx</w:t>
      </w:r>
      <w:proofErr w:type="spellEnd"/>
      <w:r>
        <w:t xml:space="preserve">, </w:t>
      </w:r>
      <w:proofErr w:type="spellStart"/>
      <w:r>
        <w:t>xxxxxxxxx</w:t>
      </w:r>
      <w:proofErr w:type="spellEnd"/>
      <w:r>
        <w:t xml:space="preserve">, </w:t>
      </w:r>
      <w:proofErr w:type="spellStart"/>
      <w:r>
        <w:t>xxxxxxxx</w:t>
      </w:r>
      <w:proofErr w:type="spellEnd"/>
      <w:r>
        <w:t xml:space="preserve"> (priimek, ime in naslov bivališča).</w:t>
      </w:r>
    </w:p>
    <w:p w14:paraId="0F59B64E" w14:textId="77777777" w:rsidR="00FA00DB" w:rsidRDefault="00FA00DB" w:rsidP="009B7420">
      <w:pPr>
        <w:spacing w:line="22" w:lineRule="atLeast"/>
        <w:jc w:val="both"/>
      </w:pPr>
    </w:p>
    <w:p w14:paraId="6AF782E4" w14:textId="15C92584" w:rsidR="009B7420" w:rsidRDefault="00FA00DB" w:rsidP="009B7420">
      <w:pPr>
        <w:spacing w:line="22" w:lineRule="atLeast"/>
        <w:jc w:val="both"/>
        <w:rPr>
          <w:b/>
        </w:rPr>
      </w:pPr>
      <w:r>
        <w:t>Prenos koncesije na tretjo osebo je prepovedan.</w:t>
      </w:r>
    </w:p>
    <w:p w14:paraId="346567BB" w14:textId="77777777" w:rsidR="009B7420" w:rsidRPr="00E25E6A" w:rsidRDefault="009B7420" w:rsidP="006E787B">
      <w:pPr>
        <w:pStyle w:val="Odstavekseznama"/>
        <w:numPr>
          <w:ilvl w:val="0"/>
          <w:numId w:val="28"/>
        </w:numPr>
        <w:spacing w:line="22" w:lineRule="atLeast"/>
        <w:jc w:val="center"/>
        <w:rPr>
          <w:b/>
        </w:rPr>
      </w:pPr>
      <w:r w:rsidRPr="00E25E6A">
        <w:rPr>
          <w:b/>
        </w:rPr>
        <w:t>člen</w:t>
      </w:r>
    </w:p>
    <w:p w14:paraId="31493100" w14:textId="77777777" w:rsidR="009B7420" w:rsidRPr="00E25E6A" w:rsidRDefault="009B7420" w:rsidP="009B7420">
      <w:pPr>
        <w:spacing w:line="22" w:lineRule="atLeast"/>
        <w:jc w:val="center"/>
        <w:rPr>
          <w:b/>
        </w:rPr>
      </w:pPr>
      <w:r w:rsidRPr="00E25E6A">
        <w:rPr>
          <w:b/>
        </w:rPr>
        <w:t>POGOJI IZVAJANJA KONCESIJSKE DEJAVNOSTI</w:t>
      </w:r>
    </w:p>
    <w:p w14:paraId="5FE98C17" w14:textId="77777777" w:rsidR="009B7420" w:rsidRDefault="009B7420" w:rsidP="009B7420">
      <w:pPr>
        <w:spacing w:line="22" w:lineRule="atLeast"/>
      </w:pPr>
    </w:p>
    <w:p w14:paraId="1DB025F3" w14:textId="6E9BE392" w:rsidR="009B7420" w:rsidRDefault="009B7420" w:rsidP="009B7420">
      <w:pPr>
        <w:spacing w:line="22" w:lineRule="atLeast"/>
        <w:jc w:val="both"/>
      </w:pPr>
      <w:r>
        <w:t>Koncesionar je dolžan opravljati koncesijsko dejavnost v skladu z odločbo o podelitvi koncesije, v skladu z določili veljavne pogodbe, sklenjene z Zavodom za zdravstveno zavarovanje Slovenije (v nadaljevanju: ZZZS) in s predpisi ZZZS, v skladu z veljavno zakonodajo, splošnimi akti koncedenta</w:t>
      </w:r>
      <w:r w:rsidR="006A037E">
        <w:t>,</w:t>
      </w:r>
      <w:r>
        <w:t xml:space="preserve"> </w:t>
      </w:r>
      <w:r w:rsidRPr="00870318">
        <w:t>to pogodbo</w:t>
      </w:r>
      <w:r w:rsidR="006A037E" w:rsidRPr="00870318">
        <w:t xml:space="preserve"> in v skladu z javnim razpisom za podelitev koncesije</w:t>
      </w:r>
      <w:r w:rsidRPr="00870318">
        <w:t>.</w:t>
      </w:r>
    </w:p>
    <w:p w14:paraId="09AC9BB8" w14:textId="77777777" w:rsidR="009B7420" w:rsidRDefault="009B7420" w:rsidP="009B7420">
      <w:pPr>
        <w:spacing w:line="22" w:lineRule="atLeast"/>
      </w:pPr>
    </w:p>
    <w:p w14:paraId="3DDE9D6A" w14:textId="77777777" w:rsidR="009B7420" w:rsidRDefault="009B7420" w:rsidP="009B7420">
      <w:pPr>
        <w:spacing w:line="22" w:lineRule="atLeast"/>
        <w:jc w:val="both"/>
      </w:pPr>
      <w:r>
        <w:t>Koncesionar mora ves čas trajanja koncesijskega razmerja izpolnjevati pogoje za veljavno dovoljenje za opravljanje koncesijske dejavnosti iz zakona, ki ureja zdravstveno dejavnost.</w:t>
      </w:r>
    </w:p>
    <w:p w14:paraId="2049AE7F" w14:textId="77777777" w:rsidR="009B7420" w:rsidRDefault="009B7420" w:rsidP="009B7420">
      <w:pPr>
        <w:spacing w:line="22" w:lineRule="atLeast"/>
      </w:pPr>
    </w:p>
    <w:p w14:paraId="45B80073" w14:textId="77777777" w:rsidR="009B7420" w:rsidRPr="00E25E6A" w:rsidRDefault="009B7420" w:rsidP="006E787B">
      <w:pPr>
        <w:pStyle w:val="Odstavekseznama"/>
        <w:numPr>
          <w:ilvl w:val="0"/>
          <w:numId w:val="28"/>
        </w:numPr>
        <w:spacing w:line="22" w:lineRule="atLeast"/>
        <w:jc w:val="center"/>
        <w:rPr>
          <w:b/>
        </w:rPr>
      </w:pPr>
      <w:r w:rsidRPr="00E25E6A">
        <w:rPr>
          <w:b/>
        </w:rPr>
        <w:t>člen</w:t>
      </w:r>
    </w:p>
    <w:p w14:paraId="3EF60C1A" w14:textId="77777777" w:rsidR="009B7420" w:rsidRPr="00E25E6A" w:rsidRDefault="009B7420" w:rsidP="009B7420">
      <w:pPr>
        <w:spacing w:line="22" w:lineRule="atLeast"/>
        <w:jc w:val="center"/>
        <w:rPr>
          <w:b/>
        </w:rPr>
      </w:pPr>
      <w:r w:rsidRPr="00E25E6A">
        <w:rPr>
          <w:b/>
        </w:rPr>
        <w:t>TRAJANJE KONCESIJSKEGA RAZMERJA</w:t>
      </w:r>
    </w:p>
    <w:p w14:paraId="003B1080" w14:textId="77777777" w:rsidR="009B7420" w:rsidRDefault="009B7420" w:rsidP="009B7420">
      <w:pPr>
        <w:spacing w:line="22" w:lineRule="atLeast"/>
      </w:pPr>
    </w:p>
    <w:p w14:paraId="74F4A3D0" w14:textId="4D63E8B2" w:rsidR="009B7420" w:rsidRDefault="009B7420" w:rsidP="009B7420">
      <w:pPr>
        <w:spacing w:line="22" w:lineRule="atLeast"/>
      </w:pPr>
      <w:r>
        <w:t xml:space="preserve">Koncesija se podeljuje za določen čas, za </w:t>
      </w:r>
      <w:r w:rsidRPr="00870318">
        <w:t>dobo 15 let, šteto od dneva začetka opravljanja koncesijske dejavnosti</w:t>
      </w:r>
      <w:r w:rsidR="00A67368">
        <w:t>, to je z dnem _____________________</w:t>
      </w:r>
      <w:r w:rsidRPr="00870318">
        <w:t>.</w:t>
      </w:r>
    </w:p>
    <w:p w14:paraId="683D4DEF" w14:textId="77777777" w:rsidR="009B7420" w:rsidRDefault="009B7420" w:rsidP="009B7420">
      <w:pPr>
        <w:spacing w:line="22" w:lineRule="atLeast"/>
      </w:pPr>
    </w:p>
    <w:p w14:paraId="12E3BD4B" w14:textId="26AC6BE7" w:rsidR="009B7420" w:rsidRDefault="009B7420" w:rsidP="009B7420">
      <w:pPr>
        <w:spacing w:line="22" w:lineRule="atLeast"/>
        <w:jc w:val="both"/>
      </w:pPr>
      <w:r>
        <w:t>Koncesionar je dolžan skleniti pogodbo o financiranju koncesijske dejavnosti z ZZZS najkasneje v</w:t>
      </w:r>
      <w:r w:rsidR="00A67368">
        <w:t xml:space="preserve"> enem mesecu</w:t>
      </w:r>
      <w:r w:rsidR="006A037E">
        <w:t xml:space="preserve"> </w:t>
      </w:r>
      <w:r>
        <w:t xml:space="preserve">od </w:t>
      </w:r>
      <w:r w:rsidR="009F4163">
        <w:t>sklenitve</w:t>
      </w:r>
      <w:r>
        <w:t xml:space="preserve"> te pogodbe. Koncesionar je dolžan začeti opravljati koncesijsko dejavnost v _________ dneh </w:t>
      </w:r>
      <w:r w:rsidR="009F4163">
        <w:t xml:space="preserve">od sklenitve pogodbe z ZZZS </w:t>
      </w:r>
      <w:r>
        <w:t>sicer se mu koncesija odvzame z odločbo.</w:t>
      </w:r>
    </w:p>
    <w:p w14:paraId="45E19633" w14:textId="77777777" w:rsidR="009B7420" w:rsidRDefault="009B7420" w:rsidP="009B7420">
      <w:pPr>
        <w:spacing w:line="22" w:lineRule="atLeast"/>
      </w:pPr>
    </w:p>
    <w:p w14:paraId="7A4C05F4" w14:textId="77777777" w:rsidR="009B7420" w:rsidRDefault="009B7420" w:rsidP="009B7420">
      <w:pPr>
        <w:spacing w:line="22" w:lineRule="atLeast"/>
        <w:jc w:val="both"/>
      </w:pPr>
      <w:r>
        <w:t>V skladu z odločbo o podelitvi koncesije koncesionar, najkasneje 3 dni pred dnevom pričetka izvajanja koncesijske dejavnosti, koncedentu predloži notarsko overjeno fotokopijo pogodbe sklenjene z ZZZS in lastno izjavo o datumu pričetka izvajanja koncesijske dejavnosti.</w:t>
      </w:r>
    </w:p>
    <w:p w14:paraId="518D6344" w14:textId="77777777" w:rsidR="009B7420" w:rsidRDefault="009B7420" w:rsidP="009B7420">
      <w:pPr>
        <w:spacing w:line="22" w:lineRule="atLeast"/>
      </w:pPr>
    </w:p>
    <w:p w14:paraId="38260AD6" w14:textId="77777777" w:rsidR="009B7420" w:rsidRPr="00E25E6A" w:rsidRDefault="009B7420" w:rsidP="006E787B">
      <w:pPr>
        <w:pStyle w:val="Odstavekseznama"/>
        <w:numPr>
          <w:ilvl w:val="0"/>
          <w:numId w:val="28"/>
        </w:numPr>
        <w:spacing w:line="22" w:lineRule="atLeast"/>
        <w:jc w:val="center"/>
        <w:rPr>
          <w:b/>
        </w:rPr>
      </w:pPr>
      <w:r w:rsidRPr="00E25E6A">
        <w:rPr>
          <w:b/>
        </w:rPr>
        <w:t>člen</w:t>
      </w:r>
    </w:p>
    <w:p w14:paraId="267A7322" w14:textId="77777777" w:rsidR="009B7420" w:rsidRPr="00E25E6A" w:rsidRDefault="009B7420" w:rsidP="009B7420">
      <w:pPr>
        <w:spacing w:line="22" w:lineRule="atLeast"/>
        <w:jc w:val="center"/>
        <w:rPr>
          <w:b/>
        </w:rPr>
      </w:pPr>
      <w:r w:rsidRPr="00E25E6A">
        <w:rPr>
          <w:b/>
        </w:rPr>
        <w:t>PRENEHANJE KONCESIJSKEGA RAZMERJA</w:t>
      </w:r>
    </w:p>
    <w:p w14:paraId="429FAC74" w14:textId="77777777" w:rsidR="009B7420" w:rsidRDefault="009B7420" w:rsidP="009B7420">
      <w:pPr>
        <w:spacing w:line="22" w:lineRule="atLeast"/>
      </w:pPr>
    </w:p>
    <w:p w14:paraId="02A7B476" w14:textId="77777777" w:rsidR="009B7420" w:rsidRDefault="009B7420" w:rsidP="009B7420">
      <w:pPr>
        <w:spacing w:line="22" w:lineRule="atLeast"/>
      </w:pPr>
      <w:r>
        <w:t>Koncesijska pogodba preneha:</w:t>
      </w:r>
    </w:p>
    <w:p w14:paraId="76C2CFEE" w14:textId="77777777" w:rsidR="009B7420" w:rsidRDefault="009B7420" w:rsidP="009B7420">
      <w:pPr>
        <w:pStyle w:val="Odstavekseznama"/>
        <w:numPr>
          <w:ilvl w:val="0"/>
          <w:numId w:val="21"/>
        </w:numPr>
        <w:spacing w:line="22" w:lineRule="atLeast"/>
      </w:pPr>
      <w:r>
        <w:t>s potekom časa, za katerega je bila sklenjena,</w:t>
      </w:r>
    </w:p>
    <w:p w14:paraId="2AAFDF17" w14:textId="77777777" w:rsidR="009B7420" w:rsidRDefault="009B7420" w:rsidP="009B7420">
      <w:pPr>
        <w:pStyle w:val="Odstavekseznama"/>
        <w:numPr>
          <w:ilvl w:val="0"/>
          <w:numId w:val="21"/>
        </w:numPr>
        <w:spacing w:line="22" w:lineRule="atLeast"/>
      </w:pPr>
      <w:r>
        <w:t>s smrtjo koncesionarja,</w:t>
      </w:r>
    </w:p>
    <w:p w14:paraId="380E490D" w14:textId="77777777" w:rsidR="009B7420" w:rsidRDefault="009B7420" w:rsidP="009B7420">
      <w:pPr>
        <w:pStyle w:val="Odstavekseznama"/>
        <w:numPr>
          <w:ilvl w:val="0"/>
          <w:numId w:val="21"/>
        </w:numPr>
        <w:spacing w:line="22" w:lineRule="atLeast"/>
      </w:pPr>
      <w:r>
        <w:t>s stečajem ali zaradi drugega načina prenehanja koncesionarja kot zasebnega zdravstvenega</w:t>
      </w:r>
    </w:p>
    <w:p w14:paraId="17154D72" w14:textId="77777777" w:rsidR="009B7420" w:rsidRDefault="009B7420" w:rsidP="009B7420">
      <w:pPr>
        <w:pStyle w:val="Odstavekseznama"/>
        <w:numPr>
          <w:ilvl w:val="0"/>
          <w:numId w:val="21"/>
        </w:numPr>
        <w:spacing w:line="22" w:lineRule="atLeast"/>
      </w:pPr>
      <w:r>
        <w:t>delavca,</w:t>
      </w:r>
    </w:p>
    <w:p w14:paraId="2748BA19" w14:textId="77777777" w:rsidR="009B7420" w:rsidRDefault="009B7420" w:rsidP="009B7420">
      <w:pPr>
        <w:pStyle w:val="Odstavekseznama"/>
        <w:numPr>
          <w:ilvl w:val="0"/>
          <w:numId w:val="21"/>
        </w:numPr>
        <w:spacing w:line="22" w:lineRule="atLeast"/>
      </w:pPr>
      <w:r>
        <w:t>z odpovedjo pogodbe iz razlogov in pod pogoji, ki so določeni v koncesijski pogodbi,</w:t>
      </w:r>
    </w:p>
    <w:p w14:paraId="2C1826F4" w14:textId="77777777" w:rsidR="009B7420" w:rsidRDefault="009B7420" w:rsidP="009B7420">
      <w:pPr>
        <w:pStyle w:val="Odstavekseznama"/>
        <w:numPr>
          <w:ilvl w:val="0"/>
          <w:numId w:val="21"/>
        </w:numPr>
        <w:spacing w:line="22" w:lineRule="atLeast"/>
      </w:pPr>
      <w:r>
        <w:t>če je koncesijska odločba pravnomočno odpravljena ali izrečena za nično,</w:t>
      </w:r>
    </w:p>
    <w:p w14:paraId="359B1843" w14:textId="77777777" w:rsidR="009B7420" w:rsidRDefault="009B7420" w:rsidP="009B7420">
      <w:pPr>
        <w:pStyle w:val="Odstavekseznama"/>
        <w:numPr>
          <w:ilvl w:val="0"/>
          <w:numId w:val="21"/>
        </w:numPr>
        <w:spacing w:line="22" w:lineRule="atLeast"/>
      </w:pPr>
      <w:r>
        <w:t>v primeru odvzema koncesije,</w:t>
      </w:r>
    </w:p>
    <w:p w14:paraId="19FE8FF8" w14:textId="77777777" w:rsidR="009B7420" w:rsidRDefault="009B7420" w:rsidP="009B7420">
      <w:pPr>
        <w:pStyle w:val="Odstavekseznama"/>
        <w:numPr>
          <w:ilvl w:val="0"/>
          <w:numId w:val="21"/>
        </w:numPr>
        <w:spacing w:line="22" w:lineRule="atLeast"/>
      </w:pPr>
      <w:r>
        <w:t>s sporazumom.</w:t>
      </w:r>
    </w:p>
    <w:p w14:paraId="55E5D776" w14:textId="77777777" w:rsidR="009B7420" w:rsidRDefault="009B7420" w:rsidP="009B7420">
      <w:pPr>
        <w:spacing w:line="22" w:lineRule="atLeast"/>
      </w:pPr>
    </w:p>
    <w:p w14:paraId="6D87B6CF" w14:textId="77777777" w:rsidR="009B7420" w:rsidRDefault="009B7420" w:rsidP="009B7420">
      <w:pPr>
        <w:spacing w:line="22" w:lineRule="atLeast"/>
        <w:jc w:val="both"/>
      </w:pPr>
      <w:r>
        <w:lastRenderedPageBreak/>
        <w:t>Pogodbeni stranki se lahko med trajanjem te pogodbe sporazumeta o njenem prenehanju. Pogodbena stranka, ki želi sporazumno prenehanje te pogodbe, posreduje drugi pogodbeni stranki pisno vlogo, ki vsebuje obrazložitev razlogov.</w:t>
      </w:r>
    </w:p>
    <w:p w14:paraId="0A7D2774" w14:textId="77777777" w:rsidR="009B7420" w:rsidRDefault="009B7420" w:rsidP="009B7420">
      <w:pPr>
        <w:spacing w:line="22" w:lineRule="atLeast"/>
      </w:pPr>
    </w:p>
    <w:p w14:paraId="7E5F312D" w14:textId="77777777" w:rsidR="009B7420" w:rsidRDefault="009B7420" w:rsidP="009B7420">
      <w:pPr>
        <w:spacing w:line="22" w:lineRule="atLeast"/>
        <w:jc w:val="both"/>
      </w:pPr>
      <w:r>
        <w:t xml:space="preserve">Koncesionar je dolžan o odpovedi te pogodbe pisno obvestiti koncedenta vsaj 10 mesecev pred prenehanjem te pogodbe. V primeru </w:t>
      </w:r>
      <w:proofErr w:type="spellStart"/>
      <w:r>
        <w:t>koncesionarjevega</w:t>
      </w:r>
      <w:proofErr w:type="spellEnd"/>
      <w:r>
        <w:t xml:space="preserve"> neupoštevanja navedenega roka za odpoved te pogodbe, je koncesionar dolžan opravljati koncesijsko dejavnost vse dokler ne začne opravljati te dejavnosti nov izvajalec, vendar največ 10 mesecev od dneva odpovedi te pogodbe.</w:t>
      </w:r>
    </w:p>
    <w:p w14:paraId="24EE99B7" w14:textId="77777777" w:rsidR="009B7420" w:rsidRDefault="009B7420" w:rsidP="009B7420">
      <w:pPr>
        <w:spacing w:line="22" w:lineRule="atLeast"/>
      </w:pPr>
    </w:p>
    <w:p w14:paraId="708BB973" w14:textId="77777777" w:rsidR="009B7420" w:rsidRDefault="009B7420" w:rsidP="009B7420">
      <w:pPr>
        <w:spacing w:line="22" w:lineRule="atLeast"/>
        <w:jc w:val="both"/>
      </w:pPr>
      <w:r>
        <w:t>Koncedent lahko določi tudi drugačen način izvajanja koncesijske dejavnosti v skladu z veljavno zakonodajo.</w:t>
      </w:r>
    </w:p>
    <w:p w14:paraId="3B5664EB" w14:textId="77777777" w:rsidR="009B7420" w:rsidRDefault="009B7420" w:rsidP="009B7420">
      <w:pPr>
        <w:rPr>
          <w:b/>
        </w:rPr>
      </w:pPr>
    </w:p>
    <w:p w14:paraId="7C6A53D3" w14:textId="77777777" w:rsidR="009B7420" w:rsidRPr="00E25E6A" w:rsidRDefault="009B7420" w:rsidP="006E787B">
      <w:pPr>
        <w:pStyle w:val="Odstavekseznama"/>
        <w:numPr>
          <w:ilvl w:val="0"/>
          <w:numId w:val="28"/>
        </w:numPr>
        <w:spacing w:line="22" w:lineRule="atLeast"/>
        <w:jc w:val="center"/>
        <w:rPr>
          <w:b/>
        </w:rPr>
      </w:pPr>
      <w:r w:rsidRPr="00E25E6A">
        <w:rPr>
          <w:b/>
        </w:rPr>
        <w:t>člen</w:t>
      </w:r>
    </w:p>
    <w:p w14:paraId="161EB84C" w14:textId="77777777" w:rsidR="009B7420" w:rsidRPr="00E25E6A" w:rsidRDefault="009B7420" w:rsidP="009B7420">
      <w:pPr>
        <w:spacing w:line="22" w:lineRule="atLeast"/>
        <w:jc w:val="center"/>
        <w:rPr>
          <w:b/>
        </w:rPr>
      </w:pPr>
      <w:r w:rsidRPr="00E25E6A">
        <w:rPr>
          <w:b/>
        </w:rPr>
        <w:t>ZAČASNO OPRAVLJANJE KONCESIJSKE DEJAVNOSTI</w:t>
      </w:r>
    </w:p>
    <w:p w14:paraId="3390EBCA" w14:textId="77777777" w:rsidR="009B7420" w:rsidRDefault="009B7420" w:rsidP="009B7420">
      <w:pPr>
        <w:spacing w:line="22" w:lineRule="atLeast"/>
      </w:pPr>
    </w:p>
    <w:p w14:paraId="59B2765A" w14:textId="77777777" w:rsidR="009B7420" w:rsidRDefault="009B7420" w:rsidP="009B7420">
      <w:pPr>
        <w:spacing w:line="22" w:lineRule="atLeast"/>
        <w:jc w:val="both"/>
      </w:pPr>
      <w:r>
        <w:t>Če koncesionar neprekinjeno več kot šest mesecev zaradi bolezni, varstva in vzgoje otroka ali izobraževanja odgovornega nosilca ali nosilca (v primeru, če zdravstvenih storitev, ki so predmet koncesije, ne bo opravljal odgovorni nosilec zdravstvene dejavnosti) koncesijske dejavnosti ne more ali ne bi mogel opravljati koncesijske dejavnosti, se koncesionar in koncedent z dodatkom k tej pogodbi dogovorita o začasnem opravljanju koncesijske dejavnosti največ za obdobje dveh let.</w:t>
      </w:r>
    </w:p>
    <w:p w14:paraId="2E734FF6" w14:textId="77777777" w:rsidR="009B7420" w:rsidRDefault="009B7420" w:rsidP="009B7420">
      <w:pPr>
        <w:spacing w:line="22" w:lineRule="atLeast"/>
        <w:jc w:val="both"/>
      </w:pPr>
    </w:p>
    <w:p w14:paraId="18CF4E1C" w14:textId="77777777" w:rsidR="009B7420" w:rsidRDefault="009B7420" w:rsidP="009B7420">
      <w:pPr>
        <w:spacing w:line="22" w:lineRule="atLeast"/>
        <w:jc w:val="both"/>
      </w:pPr>
      <w:r>
        <w:t>Če koncesionar zaradi prej navedenih razlogov ne opravlja koncesijske dejavnosti več kot dve leti, se koncesija odvzame.</w:t>
      </w:r>
    </w:p>
    <w:p w14:paraId="63F4556C" w14:textId="77777777" w:rsidR="009B7420" w:rsidRDefault="009B7420" w:rsidP="009B7420">
      <w:pPr>
        <w:spacing w:line="22" w:lineRule="atLeast"/>
        <w:jc w:val="both"/>
      </w:pPr>
    </w:p>
    <w:p w14:paraId="2F7DF47D" w14:textId="77777777" w:rsidR="009B7420" w:rsidRPr="00A60DBF" w:rsidRDefault="009B7420" w:rsidP="006E787B">
      <w:pPr>
        <w:pStyle w:val="Odstavekseznama"/>
        <w:numPr>
          <w:ilvl w:val="0"/>
          <w:numId w:val="28"/>
        </w:numPr>
        <w:spacing w:line="22" w:lineRule="atLeast"/>
        <w:jc w:val="center"/>
        <w:rPr>
          <w:b/>
        </w:rPr>
      </w:pPr>
      <w:r w:rsidRPr="00A60DBF">
        <w:rPr>
          <w:b/>
        </w:rPr>
        <w:t>člen</w:t>
      </w:r>
    </w:p>
    <w:p w14:paraId="0E193A9A" w14:textId="77777777" w:rsidR="009B7420" w:rsidRPr="00A60DBF" w:rsidRDefault="009B7420" w:rsidP="009B7420">
      <w:pPr>
        <w:spacing w:line="22" w:lineRule="atLeast"/>
        <w:jc w:val="center"/>
        <w:rPr>
          <w:b/>
        </w:rPr>
      </w:pPr>
      <w:r w:rsidRPr="00A60DBF">
        <w:rPr>
          <w:b/>
        </w:rPr>
        <w:t>OBMOČJE IN LOKACIJA OPRAVLJANJA KONCESIJSKE DEJAVNOSTI</w:t>
      </w:r>
    </w:p>
    <w:p w14:paraId="78E9DB97" w14:textId="77777777" w:rsidR="009B7420" w:rsidRDefault="009B7420" w:rsidP="009B7420">
      <w:pPr>
        <w:spacing w:line="22" w:lineRule="atLeast"/>
      </w:pPr>
    </w:p>
    <w:p w14:paraId="21DB4DA3" w14:textId="104111A2" w:rsidR="006A037E" w:rsidRPr="003441C6" w:rsidRDefault="006A037E" w:rsidP="006A037E">
      <w:pPr>
        <w:spacing w:line="22" w:lineRule="atLeast"/>
      </w:pPr>
      <w:r>
        <w:t xml:space="preserve">Koncesionar opravlja koncesijsko dejavnost na območju </w:t>
      </w:r>
      <w:r w:rsidRPr="00870318">
        <w:t>občine Piran</w:t>
      </w:r>
      <w:r w:rsidR="00D133E8">
        <w:t xml:space="preserve"> in sicer na lokaciji ___________</w:t>
      </w:r>
      <w:r w:rsidRPr="00870318">
        <w:t>. Lokacijo in ustrezne prostore za izvajanje koncesije zagotovi koncesionar sam.</w:t>
      </w:r>
    </w:p>
    <w:p w14:paraId="753E3380" w14:textId="77777777" w:rsidR="006A037E" w:rsidRPr="003441C6" w:rsidRDefault="006A037E" w:rsidP="006A037E">
      <w:pPr>
        <w:spacing w:line="22" w:lineRule="atLeast"/>
      </w:pPr>
    </w:p>
    <w:p w14:paraId="6E4AB06B" w14:textId="5ABF368E" w:rsidR="006A037E" w:rsidRDefault="006A037E" w:rsidP="006A037E">
      <w:pPr>
        <w:spacing w:line="22" w:lineRule="atLeast"/>
        <w:jc w:val="both"/>
      </w:pPr>
      <w:r w:rsidRPr="003441C6">
        <w:t xml:space="preserve">Sprememba lokacije opravljanja koncesijske dejavnosti je mogoča le po predhodnem pisnem soglasju koncedenta ali na njegovo </w:t>
      </w:r>
      <w:r w:rsidRPr="00870318">
        <w:t>zahtevo ter pod pogojem, da so zagotovljeni najmanj enaki pogoji dostopnosti prostorov ambulante</w:t>
      </w:r>
      <w:r w:rsidR="00870318" w:rsidRPr="00870318">
        <w:t xml:space="preserve"> kot za dosedanjo lokacijo</w:t>
      </w:r>
      <w:r w:rsidRPr="00870318">
        <w:t>. Koncesionar mora po tem, ko je pridobil predhodno pisno soglasje koncedenta</w:t>
      </w:r>
      <w:r w:rsidRPr="003441C6">
        <w:t xml:space="preserve"> k spremembi lokacije opravljanja koncesijske dejavnosti, v skladu z zakonom zaprositi ministrstvo, pristojno za zdravje, za spremembo dovoljenja </w:t>
      </w:r>
      <w:r>
        <w:t>za opravljanje dejavnosti.</w:t>
      </w:r>
    </w:p>
    <w:p w14:paraId="091C6855" w14:textId="77777777" w:rsidR="006A037E" w:rsidRPr="003441C6" w:rsidRDefault="006A037E" w:rsidP="006E787B">
      <w:pPr>
        <w:spacing w:line="22" w:lineRule="atLeast"/>
        <w:jc w:val="both"/>
      </w:pPr>
    </w:p>
    <w:p w14:paraId="37349E6C" w14:textId="77777777" w:rsidR="006E787B" w:rsidRDefault="006E787B" w:rsidP="006E787B">
      <w:pPr>
        <w:spacing w:line="22" w:lineRule="atLeast"/>
        <w:jc w:val="both"/>
      </w:pPr>
      <w:r>
        <w:t>Koncesionar najkasneje v 14 dneh od izdaje novega dovoljenja koncedentu predloži njegovo overjeno kopijo ali poda pisno soglasje koncedentu za pridobitev podatkov o spremenjenem dovoljenju iz uradne evidence ministrstva, v nasprotnem primeru se mu koncesija odvzame.</w:t>
      </w:r>
    </w:p>
    <w:p w14:paraId="78AE6495" w14:textId="77777777" w:rsidR="006E787B" w:rsidRDefault="006E787B" w:rsidP="006E787B">
      <w:pPr>
        <w:spacing w:line="22" w:lineRule="atLeast"/>
      </w:pPr>
    </w:p>
    <w:p w14:paraId="55558FAE" w14:textId="77777777" w:rsidR="006E787B" w:rsidRDefault="006E787B" w:rsidP="006E787B">
      <w:pPr>
        <w:spacing w:line="22" w:lineRule="atLeast"/>
        <w:jc w:val="both"/>
      </w:pPr>
      <w:r>
        <w:t>Koncesionar je o spremembi lokacije izvajanja koncesijske dejavnosti dolžan obvestiti vse pri njem opredeljene zavarovane osebe.</w:t>
      </w:r>
    </w:p>
    <w:p w14:paraId="4E75E140" w14:textId="77777777" w:rsidR="006E787B" w:rsidRDefault="006E787B" w:rsidP="006E787B">
      <w:pPr>
        <w:spacing w:line="22" w:lineRule="atLeast"/>
      </w:pPr>
    </w:p>
    <w:p w14:paraId="21613D99" w14:textId="59B9EB95" w:rsidR="003441C6" w:rsidRDefault="006E787B" w:rsidP="006A037E">
      <w:pPr>
        <w:spacing w:line="22" w:lineRule="atLeast"/>
        <w:jc w:val="both"/>
        <w:rPr>
          <w:b/>
        </w:rPr>
      </w:pPr>
      <w:r>
        <w:t>V primeru spremembe lokacije izvajanja koncesijske dejavnosti se izda nova odločba o podelitvi koncesije ter se sklene aneks k tej pogodbi.</w:t>
      </w:r>
      <w:r w:rsidR="003441C6">
        <w:rPr>
          <w:b/>
        </w:rPr>
        <w:br w:type="page"/>
      </w:r>
    </w:p>
    <w:p w14:paraId="1ECDEE36" w14:textId="3799C682" w:rsidR="009B7420" w:rsidRPr="00A85A66" w:rsidRDefault="009B7420" w:rsidP="006E787B">
      <w:pPr>
        <w:pStyle w:val="Odstavekseznama"/>
        <w:numPr>
          <w:ilvl w:val="0"/>
          <w:numId w:val="28"/>
        </w:numPr>
        <w:spacing w:line="22" w:lineRule="atLeast"/>
        <w:jc w:val="center"/>
        <w:rPr>
          <w:b/>
        </w:rPr>
      </w:pPr>
      <w:r w:rsidRPr="00A85A66">
        <w:rPr>
          <w:b/>
        </w:rPr>
        <w:lastRenderedPageBreak/>
        <w:t>člen</w:t>
      </w:r>
    </w:p>
    <w:p w14:paraId="5D384AAF" w14:textId="77777777" w:rsidR="009B7420" w:rsidRPr="00A85A66" w:rsidRDefault="009B7420" w:rsidP="009B7420">
      <w:pPr>
        <w:spacing w:line="22" w:lineRule="atLeast"/>
        <w:jc w:val="center"/>
        <w:rPr>
          <w:b/>
        </w:rPr>
      </w:pPr>
      <w:r w:rsidRPr="00A85A66">
        <w:rPr>
          <w:b/>
        </w:rPr>
        <w:t>DELOVNI IN ORDINACIJSKI ČAS KONCESIJSKE DEJAVNOSTI</w:t>
      </w:r>
    </w:p>
    <w:p w14:paraId="5395F6D6" w14:textId="77777777" w:rsidR="009B7420" w:rsidRDefault="009B7420" w:rsidP="009B7420">
      <w:pPr>
        <w:spacing w:line="22" w:lineRule="atLeast"/>
      </w:pPr>
    </w:p>
    <w:p w14:paraId="60E31C23" w14:textId="77777777" w:rsidR="006E787B" w:rsidRDefault="006E787B" w:rsidP="006E787B">
      <w:pPr>
        <w:spacing w:line="22" w:lineRule="atLeast"/>
        <w:jc w:val="both"/>
      </w:pPr>
      <w:r>
        <w:t>Koncesionar bo zagotavljal delovni čas izvajanja koncesijske dejavnosti 5 dni v tednu v obsegu 40 ur tedensko.</w:t>
      </w:r>
    </w:p>
    <w:p w14:paraId="03BB4648" w14:textId="77777777" w:rsidR="006E787B" w:rsidRDefault="006E787B" w:rsidP="006E787B">
      <w:pPr>
        <w:spacing w:line="22" w:lineRule="atLeast"/>
      </w:pPr>
    </w:p>
    <w:p w14:paraId="117500AB" w14:textId="4F65CC18" w:rsidR="00417309" w:rsidRDefault="00417309" w:rsidP="006E787B">
      <w:pPr>
        <w:spacing w:line="22" w:lineRule="atLeast"/>
      </w:pPr>
      <w:r>
        <w:t>Ordinacijski čas: ___________________</w:t>
      </w:r>
    </w:p>
    <w:p w14:paraId="413E63B9" w14:textId="77777777" w:rsidR="00417309" w:rsidRDefault="00417309" w:rsidP="006E787B">
      <w:pPr>
        <w:spacing w:line="22" w:lineRule="atLeast"/>
      </w:pPr>
    </w:p>
    <w:p w14:paraId="4283EA49" w14:textId="1BB8F422" w:rsidR="006E787B" w:rsidRDefault="006E787B" w:rsidP="006E787B">
      <w:pPr>
        <w:spacing w:line="22" w:lineRule="atLeast"/>
        <w:jc w:val="both"/>
      </w:pPr>
      <w:r>
        <w:t xml:space="preserve">Koncesionar bo zagotavljal </w:t>
      </w:r>
      <w:proofErr w:type="spellStart"/>
      <w:r>
        <w:t>ordinacijski</w:t>
      </w:r>
      <w:proofErr w:type="spellEnd"/>
      <w:r>
        <w:t xml:space="preserve"> čas izvajanja koncesijske dejavnosti 5 dni v tednu, od tega najmanj eno petino od 16. ure dalje oz. skladno s Splošnim dogovorom</w:t>
      </w:r>
      <w:r w:rsidRPr="00DA56CE">
        <w:rPr>
          <w:color w:val="FF0000"/>
        </w:rPr>
        <w:t xml:space="preserve"> </w:t>
      </w:r>
      <w:r>
        <w:t xml:space="preserve">s predstavniki izvajalcev (zbornice, združenja), Ministrstva za zdravje, ZZZS in Zdravstvenega doma Piran – </w:t>
      </w:r>
      <w:proofErr w:type="spellStart"/>
      <w:r>
        <w:t>Poliambulatorio</w:t>
      </w:r>
      <w:proofErr w:type="spellEnd"/>
      <w:r>
        <w:t xml:space="preserve"> </w:t>
      </w:r>
      <w:proofErr w:type="spellStart"/>
      <w:r>
        <w:t>Pirano</w:t>
      </w:r>
      <w:proofErr w:type="spellEnd"/>
      <w:r>
        <w:t>, sorazmerno z obsegom programa.</w:t>
      </w:r>
    </w:p>
    <w:p w14:paraId="59BFB9DA" w14:textId="77777777" w:rsidR="006E787B" w:rsidRDefault="006E787B" w:rsidP="006E787B">
      <w:pPr>
        <w:spacing w:line="22" w:lineRule="atLeast"/>
        <w:jc w:val="both"/>
      </w:pPr>
    </w:p>
    <w:p w14:paraId="18C89636" w14:textId="44799994" w:rsidR="00973E84" w:rsidRDefault="006E787B" w:rsidP="00973E84">
      <w:pPr>
        <w:spacing w:line="22" w:lineRule="atLeast"/>
        <w:jc w:val="both"/>
      </w:pPr>
      <w:r w:rsidRPr="003441C6">
        <w:t xml:space="preserve">V </w:t>
      </w:r>
      <w:proofErr w:type="spellStart"/>
      <w:r w:rsidRPr="003441C6">
        <w:t>ordinacijskem</w:t>
      </w:r>
      <w:proofErr w:type="spellEnd"/>
      <w:r w:rsidRPr="003441C6">
        <w:t xml:space="preserve"> času koncesijske dejavnosti koncesionar sme opravljati tudi dejavnosti, ki ne sodijo v koncesijsko dejavnost, v kolikor to ni v škodo pravice zavarovanih oseb do dostopa do javnih zdravstvenih storitev ali ne posega v obseg izvajanja koncesijske dejavnosti.</w:t>
      </w:r>
      <w:r w:rsidR="00973E84">
        <w:t xml:space="preserve"> </w:t>
      </w:r>
      <w:r w:rsidR="00BC1E9B" w:rsidRPr="00BC1E9B">
        <w:t xml:space="preserve">Storitve iz tržne dejavnosti koncesionar opravlja v času, ki ni namenjen koncesijski dejavnosti, razen kadar je tržni del storitve mogoče opraviti istočasno oziroma s standardom, ki presega s predpisi s področja zdravstvenega zavarovanja priznani standard (npr. uporaba nadstandardnega materiala v primeru storitve iz obveznega zdravstvenega zavarovanja), pri čemer se </w:t>
      </w:r>
      <w:proofErr w:type="spellStart"/>
      <w:r w:rsidR="00BC1E9B" w:rsidRPr="00BC1E9B">
        <w:t>ordinacijski</w:t>
      </w:r>
      <w:proofErr w:type="spellEnd"/>
      <w:r w:rsidR="00BC1E9B" w:rsidRPr="00BC1E9B">
        <w:t xml:space="preserve"> čas, namenjen opravljanju tržne dejavnosti, določi v ceniku, ki ga objavi na svojih spletnih straneh in na vidnem mestu v čakalnici oziroma svojem običajnem oglasnem mestu.</w:t>
      </w:r>
    </w:p>
    <w:p w14:paraId="45FFC21D" w14:textId="77777777" w:rsidR="006E787B" w:rsidRPr="003441C6" w:rsidRDefault="006E787B" w:rsidP="006E787B">
      <w:pPr>
        <w:spacing w:line="22" w:lineRule="atLeast"/>
      </w:pPr>
    </w:p>
    <w:p w14:paraId="7FC6B74F" w14:textId="77777777" w:rsidR="006E787B" w:rsidRDefault="006E787B" w:rsidP="006E787B">
      <w:pPr>
        <w:spacing w:line="22" w:lineRule="atLeast"/>
        <w:jc w:val="both"/>
      </w:pPr>
      <w:r>
        <w:t xml:space="preserve">Koncesionar mora poskrbeti, da je urnik ordinacijskega časa koncesijske dejavnosti uporabnikom storitev stalno na vpogled na vidnem mestu v neposredni bližini vhoda v </w:t>
      </w:r>
      <w:proofErr w:type="spellStart"/>
      <w:r>
        <w:t>ordinacijske</w:t>
      </w:r>
      <w:proofErr w:type="spellEnd"/>
      <w:r>
        <w:t xml:space="preserve"> prostore in na spletnih straneh koncesionarja, če jih ima ter na spletnih straneh Zdravstvenega doma Piran – </w:t>
      </w:r>
      <w:proofErr w:type="spellStart"/>
      <w:r>
        <w:t>Poliambulatorio</w:t>
      </w:r>
      <w:proofErr w:type="spellEnd"/>
      <w:r>
        <w:t xml:space="preserve"> </w:t>
      </w:r>
      <w:proofErr w:type="spellStart"/>
      <w:r>
        <w:t>Pirano</w:t>
      </w:r>
      <w:proofErr w:type="spellEnd"/>
      <w:r>
        <w:t>.</w:t>
      </w:r>
    </w:p>
    <w:p w14:paraId="7D2A9A3E" w14:textId="77777777" w:rsidR="009B7420" w:rsidRDefault="009B7420" w:rsidP="009B7420">
      <w:pPr>
        <w:spacing w:line="22" w:lineRule="atLeast"/>
      </w:pPr>
    </w:p>
    <w:p w14:paraId="666C4677" w14:textId="77777777" w:rsidR="009B7420" w:rsidRDefault="009B7420" w:rsidP="009B7420">
      <w:pPr>
        <w:rPr>
          <w:b/>
        </w:rPr>
      </w:pPr>
    </w:p>
    <w:p w14:paraId="62D82C81" w14:textId="77777777" w:rsidR="009B7420" w:rsidRPr="00A85A66" w:rsidRDefault="009B7420" w:rsidP="006E787B">
      <w:pPr>
        <w:pStyle w:val="Odstavekseznama"/>
        <w:numPr>
          <w:ilvl w:val="0"/>
          <w:numId w:val="28"/>
        </w:numPr>
        <w:spacing w:line="22" w:lineRule="atLeast"/>
        <w:jc w:val="center"/>
        <w:rPr>
          <w:b/>
        </w:rPr>
      </w:pPr>
      <w:r w:rsidRPr="00A85A66">
        <w:rPr>
          <w:b/>
        </w:rPr>
        <w:t>člen</w:t>
      </w:r>
    </w:p>
    <w:p w14:paraId="1A303293" w14:textId="77777777" w:rsidR="009B7420" w:rsidRPr="00A85A66" w:rsidRDefault="009B7420" w:rsidP="009B7420">
      <w:pPr>
        <w:spacing w:line="22" w:lineRule="atLeast"/>
        <w:jc w:val="center"/>
        <w:rPr>
          <w:b/>
        </w:rPr>
      </w:pPr>
      <w:r w:rsidRPr="00A85A66">
        <w:rPr>
          <w:b/>
        </w:rPr>
        <w:t>DOLŽNOSTI KONCESIONARJA</w:t>
      </w:r>
    </w:p>
    <w:p w14:paraId="4610DF7C" w14:textId="77777777" w:rsidR="009B7420" w:rsidRDefault="009B7420" w:rsidP="009B7420">
      <w:pPr>
        <w:spacing w:line="22" w:lineRule="atLeast"/>
      </w:pPr>
    </w:p>
    <w:p w14:paraId="105A66BA" w14:textId="77777777" w:rsidR="009B7420" w:rsidRDefault="009B7420" w:rsidP="009B7420">
      <w:pPr>
        <w:spacing w:line="22" w:lineRule="atLeast"/>
      </w:pPr>
      <w:r>
        <w:t>Koncesionar je dolžan:</w:t>
      </w:r>
    </w:p>
    <w:p w14:paraId="2C1D3620" w14:textId="77777777" w:rsidR="006E787B" w:rsidRDefault="006E787B" w:rsidP="00D04E37">
      <w:pPr>
        <w:pStyle w:val="Odstavekseznama"/>
        <w:numPr>
          <w:ilvl w:val="0"/>
          <w:numId w:val="22"/>
        </w:numPr>
        <w:spacing w:line="22" w:lineRule="atLeast"/>
        <w:jc w:val="both"/>
      </w:pPr>
      <w:r>
        <w:t>ves čas izvajati koncesijsko dejavnost v skladu z veljavno zakonodajo, splošnimi akti ZZZS ter drugimi predpisi, vezanimi na zdravstveno in koncesijsko dejavnost, odločbo o podelitvi koncesije in to pogodbo;</w:t>
      </w:r>
    </w:p>
    <w:p w14:paraId="1D3EBFC7" w14:textId="1A31E8C0" w:rsidR="00BC1E9B" w:rsidRPr="00BC1E9B" w:rsidRDefault="00BC1E9B" w:rsidP="00D04E37">
      <w:pPr>
        <w:pStyle w:val="Odstavekseznama"/>
        <w:numPr>
          <w:ilvl w:val="0"/>
          <w:numId w:val="22"/>
        </w:numPr>
        <w:jc w:val="both"/>
      </w:pPr>
      <w:r w:rsidRPr="00BC1E9B">
        <w:t xml:space="preserve">prevzel vse zavarovane osebe, ki so bile opredeljene pri dosedanjem izvajalcu zdravstvenih dejavnosti </w:t>
      </w:r>
      <w:r w:rsidR="00D04E37">
        <w:t>dispanzerja za otroke in šolarje</w:t>
      </w:r>
      <w:r w:rsidRPr="00BC1E9B">
        <w:t xml:space="preserve"> in ki bodo v roku enega leta po sklenitvi koncesijske pogodbe, to želele;</w:t>
      </w:r>
    </w:p>
    <w:p w14:paraId="0C62E2F3" w14:textId="77777777" w:rsidR="006E787B" w:rsidRDefault="006E787B" w:rsidP="006E787B">
      <w:pPr>
        <w:pStyle w:val="Odstavekseznama"/>
        <w:numPr>
          <w:ilvl w:val="0"/>
          <w:numId w:val="22"/>
        </w:numPr>
        <w:spacing w:line="22" w:lineRule="atLeast"/>
      </w:pPr>
      <w:r>
        <w:t>za opravljanje programa zdravstvenih storitev, ki jih opravlja za zavarovane osebe pri ZZZS, imeti sklenjeno pogodbo o izvajanju programa zdravstvenih storitev z ZZZS (v nadaljevanju: pogodba z ZZZS);</w:t>
      </w:r>
    </w:p>
    <w:p w14:paraId="48A93EA5" w14:textId="77777777" w:rsidR="006E787B" w:rsidRDefault="006E787B" w:rsidP="006E787B">
      <w:pPr>
        <w:pStyle w:val="Odstavekseznama"/>
        <w:numPr>
          <w:ilvl w:val="0"/>
          <w:numId w:val="22"/>
        </w:numPr>
        <w:spacing w:line="22" w:lineRule="atLeast"/>
        <w:jc w:val="both"/>
      </w:pPr>
      <w:r>
        <w:t xml:space="preserve">imeti zaposlene ali na drugi zakoniti podlagi zagotovljeno ustrezno število zdravstvenih delavcev oziroma zdravstvenih sodelavcev, ki izpolnjujejo pogoje iz zakona, ki ureja zdravstveno dejavnost. V primeru letnega dopusta, organiziranega izobraževanja, bolezni in druge upravičene odsotnosti, tudi v skladu s sklenjeno pogodbo z ZZZS, je koncesionar dolžan zagotoviti ustrezno nadomeščanje z enako usposobljenim kadrom. Najkasneje ob prvem nadomeščanju je koncesionar za nadomestnega nosilca dolžan posredovati koncedentu njegovo dovoljenje za opravljanje zdravstvene dejavnosti in sicer je potrebno predložiti njegovo overjeno kopijo ali predložiti soglasje nadomestnega nosilca, da koncedentu dovoljuje pridobitev teh podatkov iz uradne evidence pristojnega ministrstva. O datumu nadomeščanja </w:t>
      </w:r>
      <w:r>
        <w:lastRenderedPageBreak/>
        <w:t xml:space="preserve">in nadomestnem nosilcu je koncesionar dolžan predhodno ustrezno obvestiti koncedenta v pisni obliki ali po elektronski pošti in uporabnike storitev na vidnem mestu v </w:t>
      </w:r>
      <w:proofErr w:type="spellStart"/>
      <w:r>
        <w:t>ordinacijskih</w:t>
      </w:r>
      <w:proofErr w:type="spellEnd"/>
      <w:r>
        <w:t xml:space="preserve"> prostorih;</w:t>
      </w:r>
    </w:p>
    <w:p w14:paraId="1FD52CE4" w14:textId="77777777" w:rsidR="006E787B" w:rsidRDefault="006E787B" w:rsidP="006E787B">
      <w:pPr>
        <w:pStyle w:val="Odstavekseznama"/>
        <w:numPr>
          <w:ilvl w:val="0"/>
          <w:numId w:val="22"/>
        </w:numPr>
        <w:spacing w:line="22" w:lineRule="atLeast"/>
        <w:jc w:val="both"/>
      </w:pPr>
      <w:r>
        <w:t>imeti v skladu z zakonom, ki ureja zdravniško službo, urejeno zavarovanje odgovornosti;</w:t>
      </w:r>
    </w:p>
    <w:p w14:paraId="5027DE59" w14:textId="77777777" w:rsidR="006E787B" w:rsidRPr="003441C6" w:rsidRDefault="006E787B" w:rsidP="006E787B">
      <w:pPr>
        <w:pStyle w:val="Odstavekseznama"/>
        <w:numPr>
          <w:ilvl w:val="0"/>
          <w:numId w:val="22"/>
        </w:numPr>
        <w:spacing w:line="22" w:lineRule="atLeast"/>
        <w:jc w:val="both"/>
      </w:pPr>
      <w:r>
        <w:t xml:space="preserve">opravljati koncesijsko dejavnost izključno v </w:t>
      </w:r>
      <w:proofErr w:type="spellStart"/>
      <w:r>
        <w:t>ordinacijskih</w:t>
      </w:r>
      <w:proofErr w:type="spellEnd"/>
      <w:r>
        <w:t xml:space="preserve"> prostorih na lokaciji, opredeljeni v tej pogodbi in veljavni pogodbi z ZZZS, kar pa ne velja za delo na terenu. Koncesionar je dolžan pisno zaprositi koncedenta, če namerava spremeniti </w:t>
      </w:r>
      <w:proofErr w:type="spellStart"/>
      <w:r>
        <w:t>ordinacijske</w:t>
      </w:r>
      <w:proofErr w:type="spellEnd"/>
      <w:r>
        <w:t xml:space="preserve"> prostore oz. lokacijo </w:t>
      </w:r>
      <w:r w:rsidRPr="003441C6">
        <w:t>opravljanja koncesijske dejavnosti;</w:t>
      </w:r>
    </w:p>
    <w:p w14:paraId="2489ED07" w14:textId="77777777" w:rsidR="006E787B" w:rsidRPr="003441C6" w:rsidRDefault="006E787B" w:rsidP="006E787B">
      <w:pPr>
        <w:pStyle w:val="Odstavekseznama"/>
        <w:numPr>
          <w:ilvl w:val="0"/>
          <w:numId w:val="22"/>
        </w:numPr>
        <w:spacing w:line="22" w:lineRule="atLeast"/>
        <w:jc w:val="both"/>
      </w:pPr>
      <w:r w:rsidRPr="003441C6">
        <w:t>zagotoviti opremljenost poslovnih prostorov v obsegu, potrebnem za izvajanje koncesijske dejavnosti;</w:t>
      </w:r>
    </w:p>
    <w:p w14:paraId="5A56E036" w14:textId="77777777" w:rsidR="006E787B" w:rsidRDefault="006E787B" w:rsidP="006E787B">
      <w:pPr>
        <w:pStyle w:val="Odstavekseznama"/>
        <w:numPr>
          <w:ilvl w:val="0"/>
          <w:numId w:val="22"/>
        </w:numPr>
        <w:spacing w:line="22" w:lineRule="atLeast"/>
        <w:jc w:val="both"/>
      </w:pPr>
      <w:r>
        <w:t xml:space="preserve">opravljati koncesijsko dejavnost v </w:t>
      </w:r>
      <w:proofErr w:type="spellStart"/>
      <w:r>
        <w:t>ordinacijskem</w:t>
      </w:r>
      <w:proofErr w:type="spellEnd"/>
      <w:r>
        <w:t xml:space="preserve"> času koncesijske dejavnosti, skladno z 8. členom te pogodbe in veljavne pogodbe z ZZZS ter pisno zaprositi koncedenta, če namerava spremeniti </w:t>
      </w:r>
      <w:proofErr w:type="spellStart"/>
      <w:r>
        <w:t>ordinacijski</w:t>
      </w:r>
      <w:proofErr w:type="spellEnd"/>
      <w:r>
        <w:t xml:space="preserve"> čas koncesijske dejavnosti;</w:t>
      </w:r>
    </w:p>
    <w:p w14:paraId="51E45A12" w14:textId="77777777" w:rsidR="006E787B" w:rsidRDefault="006E787B" w:rsidP="006E787B">
      <w:pPr>
        <w:pStyle w:val="Odstavekseznama"/>
        <w:numPr>
          <w:ilvl w:val="0"/>
          <w:numId w:val="22"/>
        </w:numPr>
        <w:spacing w:line="22" w:lineRule="atLeast"/>
        <w:jc w:val="both"/>
      </w:pPr>
      <w:r>
        <w:t>v okviru ordinacijskega časa koncesijske dejavnosti, opredeljenega v tej pogodbi in veljavni pogodbi z ZZZS, opravljati izključno zdravstvene storitve, ki sodijo v koncesijsko dejavnost;</w:t>
      </w:r>
    </w:p>
    <w:p w14:paraId="4060584E" w14:textId="77777777" w:rsidR="006E787B" w:rsidRDefault="006E787B" w:rsidP="006E787B">
      <w:pPr>
        <w:pStyle w:val="Odstavekseznama"/>
        <w:numPr>
          <w:ilvl w:val="0"/>
          <w:numId w:val="22"/>
        </w:numPr>
        <w:spacing w:line="22" w:lineRule="atLeast"/>
        <w:jc w:val="both"/>
      </w:pPr>
      <w:r>
        <w:t>ločeno voditi izkaz prihodkov in odhodkov ter sredstev in virov sredstev, ki se nanašajo na opravljanje koncesijske dejavnosti, od tistih, ki se nanašajo na opravljanje zasebne zdravstvene dejavnosti, v skladu s predpisi, ki urejajo preglednost finančnih odnosov, in ločeno evidentiranje različnih dejavnosti;</w:t>
      </w:r>
    </w:p>
    <w:p w14:paraId="4B28742A" w14:textId="77777777" w:rsidR="006E787B" w:rsidRDefault="006E787B" w:rsidP="006E787B">
      <w:pPr>
        <w:pStyle w:val="Odstavekseznama"/>
        <w:numPr>
          <w:ilvl w:val="0"/>
          <w:numId w:val="22"/>
        </w:numPr>
        <w:spacing w:line="22" w:lineRule="atLeast"/>
        <w:jc w:val="both"/>
      </w:pPr>
      <w:r>
        <w:t>na zahtevo koncedenta v roku, ki ga določi koncedent, poročati o svojem finančnem poslovanju v delu, ki se nanaša na opravljanje koncesijske dejavnosti;</w:t>
      </w:r>
    </w:p>
    <w:p w14:paraId="69FD4234" w14:textId="77777777" w:rsidR="006E787B" w:rsidRDefault="006E787B" w:rsidP="006E787B">
      <w:pPr>
        <w:pStyle w:val="Odstavekseznama"/>
        <w:numPr>
          <w:ilvl w:val="0"/>
          <w:numId w:val="22"/>
        </w:numPr>
        <w:spacing w:line="22" w:lineRule="atLeast"/>
        <w:jc w:val="both"/>
      </w:pPr>
      <w:r>
        <w:t>zagotavljati strokovne, tehnične in druge predpisane pogoje za opravljanje koncesijske dejavnosti v celotnem obdobju trajanja koncesije;</w:t>
      </w:r>
    </w:p>
    <w:p w14:paraId="33E1A1A7" w14:textId="77777777" w:rsidR="006E787B" w:rsidRDefault="006E787B" w:rsidP="006E787B">
      <w:pPr>
        <w:pStyle w:val="Odstavekseznama"/>
        <w:numPr>
          <w:ilvl w:val="0"/>
          <w:numId w:val="22"/>
        </w:numPr>
        <w:spacing w:line="22" w:lineRule="atLeast"/>
        <w:jc w:val="both"/>
      </w:pPr>
      <w:r>
        <w:t>zagotavljati podatke in poročila v skladu z veljavnimi predpisi in poročati pristojnim institucijam;</w:t>
      </w:r>
    </w:p>
    <w:p w14:paraId="7203588F" w14:textId="77777777" w:rsidR="006E787B" w:rsidRDefault="006E787B" w:rsidP="006E787B">
      <w:pPr>
        <w:pStyle w:val="Odstavekseznama"/>
        <w:numPr>
          <w:ilvl w:val="0"/>
          <w:numId w:val="22"/>
        </w:numPr>
        <w:spacing w:line="22" w:lineRule="atLeast"/>
        <w:jc w:val="both"/>
      </w:pPr>
      <w:r>
        <w:t>vključevati se v strokovno izpopolnjevanje ter izpolnjevati predpisane pogoje in pogoje pristojne zbornice glede strokovne usposobljenosti za nadaljnje delo;</w:t>
      </w:r>
    </w:p>
    <w:p w14:paraId="05695E70" w14:textId="77777777" w:rsidR="006E787B" w:rsidRDefault="006E787B" w:rsidP="006E787B">
      <w:pPr>
        <w:pStyle w:val="Odstavekseznama"/>
        <w:numPr>
          <w:ilvl w:val="0"/>
          <w:numId w:val="22"/>
        </w:numPr>
        <w:spacing w:line="22" w:lineRule="atLeast"/>
        <w:jc w:val="both"/>
      </w:pPr>
      <w:r>
        <w:t>zagotavljati vse oblike notranjega nadzora ter sistema kakovosti in varnosti v skladu z veljavnimi predpisi;</w:t>
      </w:r>
    </w:p>
    <w:p w14:paraId="3658A529" w14:textId="77777777" w:rsidR="006E787B" w:rsidRDefault="006E787B" w:rsidP="006E787B">
      <w:pPr>
        <w:pStyle w:val="Odstavekseznama"/>
        <w:numPr>
          <w:ilvl w:val="0"/>
          <w:numId w:val="22"/>
        </w:numPr>
        <w:spacing w:line="22" w:lineRule="atLeast"/>
        <w:jc w:val="both"/>
      </w:pPr>
      <w:r>
        <w:t>biti vključen v enotni zdravstveno-informacijski sistem, ki je organiziran na nacionalni ravni;</w:t>
      </w:r>
    </w:p>
    <w:p w14:paraId="7BBAAE9B" w14:textId="77777777" w:rsidR="002415BA" w:rsidRPr="00BC1E9B" w:rsidRDefault="002415BA" w:rsidP="002415BA">
      <w:pPr>
        <w:pStyle w:val="Odstavekseznama"/>
        <w:numPr>
          <w:ilvl w:val="0"/>
          <w:numId w:val="22"/>
        </w:numPr>
        <w:spacing w:line="22" w:lineRule="atLeast"/>
        <w:jc w:val="both"/>
      </w:pPr>
      <w:r w:rsidRPr="00BC1E9B">
        <w:t>zagotoviti hrambo zdravstvene dokumentacije pacientov in kriti morebitne stroške te hrambe;</w:t>
      </w:r>
    </w:p>
    <w:p w14:paraId="1BE42D69" w14:textId="575560CF" w:rsidR="00493912" w:rsidRPr="00BC1E9B" w:rsidRDefault="00493912" w:rsidP="002415BA">
      <w:pPr>
        <w:pStyle w:val="Odstavekseznama"/>
        <w:numPr>
          <w:ilvl w:val="0"/>
          <w:numId w:val="22"/>
        </w:numPr>
        <w:spacing w:line="22" w:lineRule="atLeast"/>
        <w:jc w:val="both"/>
      </w:pPr>
      <w:r w:rsidRPr="00BC1E9B">
        <w:t>meriti dnevno delovno obremenitev zaposlenih v skladu z 51.a členom ZZDej za zdravstvene storitve, ki so predmet koncesije;</w:t>
      </w:r>
    </w:p>
    <w:p w14:paraId="170A28F9" w14:textId="1A048594" w:rsidR="001323D1" w:rsidRPr="00BC1E9B" w:rsidRDefault="001323D1" w:rsidP="001323D1">
      <w:pPr>
        <w:pStyle w:val="Odstavekseznama"/>
        <w:numPr>
          <w:ilvl w:val="0"/>
          <w:numId w:val="22"/>
        </w:numPr>
        <w:spacing w:line="22" w:lineRule="atLeast"/>
        <w:jc w:val="both"/>
      </w:pPr>
      <w:r w:rsidRPr="00BC1E9B">
        <w:t>na zahtevo koncedenta naročiti zunanjo revizijo vodenja ločene računovodske evidence glede opravljanja koncesijske dejavnosti, ki se izvede na stroške koncesionarja;</w:t>
      </w:r>
    </w:p>
    <w:p w14:paraId="59B26744" w14:textId="77777777" w:rsidR="006A037E" w:rsidRPr="00BC1E9B" w:rsidRDefault="006A037E" w:rsidP="006A037E">
      <w:pPr>
        <w:pStyle w:val="Odstavekseznama"/>
        <w:numPr>
          <w:ilvl w:val="0"/>
          <w:numId w:val="22"/>
        </w:numPr>
        <w:spacing w:line="22" w:lineRule="atLeast"/>
        <w:jc w:val="both"/>
      </w:pPr>
      <w:r w:rsidRPr="00BC1E9B">
        <w:t xml:space="preserve">biti vključen v sistem izvajanja neprekinjenega zdravstvenega varstva na podlagi pogodbe, sklenjene z Zdravstvenim domom Piran – </w:t>
      </w:r>
      <w:proofErr w:type="spellStart"/>
      <w:r w:rsidRPr="00BC1E9B">
        <w:t>Poliambulatorio</w:t>
      </w:r>
      <w:proofErr w:type="spellEnd"/>
      <w:r w:rsidRPr="00BC1E9B">
        <w:t xml:space="preserve"> </w:t>
      </w:r>
      <w:proofErr w:type="spellStart"/>
      <w:r w:rsidRPr="00BC1E9B">
        <w:t>Pirano</w:t>
      </w:r>
      <w:proofErr w:type="spellEnd"/>
      <w:r w:rsidRPr="00BC1E9B">
        <w:t xml:space="preserve"> (v nadaljevanju: ZD Piran), če gre v primeru koncesijske dejavnosti za dejavnost, ki se izvaja v okviru neprekinjenega zdravstvenega varstva.</w:t>
      </w:r>
    </w:p>
    <w:p w14:paraId="7B7B6D79" w14:textId="77777777" w:rsidR="006E787B" w:rsidRDefault="006E787B" w:rsidP="006E787B">
      <w:pPr>
        <w:spacing w:line="22" w:lineRule="atLeast"/>
      </w:pPr>
    </w:p>
    <w:p w14:paraId="4923BE89" w14:textId="77777777" w:rsidR="006E787B" w:rsidRPr="003441C6" w:rsidRDefault="006E787B" w:rsidP="006E787B">
      <w:pPr>
        <w:spacing w:line="22" w:lineRule="atLeast"/>
        <w:rPr>
          <w:u w:val="single"/>
        </w:rPr>
      </w:pPr>
      <w:r w:rsidRPr="003441C6">
        <w:rPr>
          <w:highlight w:val="lightGray"/>
          <w:u w:val="single"/>
        </w:rPr>
        <w:t>[Določbi se pred sklenitvijo pogodbe uskladita s ponudbo izbranega koncesionarja]</w:t>
      </w:r>
    </w:p>
    <w:p w14:paraId="7B5156D2" w14:textId="77777777" w:rsidR="006E787B" w:rsidRPr="003441C6" w:rsidRDefault="006E787B" w:rsidP="006E787B">
      <w:pPr>
        <w:spacing w:line="22" w:lineRule="atLeast"/>
        <w:jc w:val="both"/>
      </w:pPr>
      <w:r w:rsidRPr="003441C6">
        <w:t>Koncesionar je dolžan ves čas trajanja koncesijske pogodbe zagotavljati opravljanje praktičnega pouka v skladu s 37. členom ZZDej.</w:t>
      </w:r>
    </w:p>
    <w:p w14:paraId="7A7CBA4F" w14:textId="77777777" w:rsidR="006E787B" w:rsidRPr="003441C6" w:rsidRDefault="006E787B" w:rsidP="006E787B">
      <w:pPr>
        <w:spacing w:line="22" w:lineRule="atLeast"/>
        <w:jc w:val="both"/>
      </w:pPr>
    </w:p>
    <w:p w14:paraId="1E046B00" w14:textId="77777777" w:rsidR="006E787B" w:rsidRPr="003441C6" w:rsidRDefault="006E787B" w:rsidP="006E787B">
      <w:pPr>
        <w:spacing w:line="22" w:lineRule="atLeast"/>
        <w:jc w:val="both"/>
      </w:pPr>
      <w:r w:rsidRPr="003441C6">
        <w:t xml:space="preserve">Koncesionar je dolžan začeti z opravljanjem druge/-ih zdravstvenih dejavnosti, ki se financira po tržnih načelih iz sredstev uporabnikov zdravstvenih storitev ali preko njihovih zavarovalnic, najkasneje v roku 2 let po sklenitvi koncesijske dejavnosti in jih zagotavljati ves čas trajanja koncesijske pogodbe. Vrsta posamezne zdravstvene dejavnosti se lahko nadomesti z drugo zdravstveno dejavnostjo, pod pogojem, da je slednje v interesu koncedenta. </w:t>
      </w:r>
    </w:p>
    <w:p w14:paraId="26084425" w14:textId="77777777" w:rsidR="009B7420" w:rsidRDefault="009B7420" w:rsidP="009B7420">
      <w:pPr>
        <w:spacing w:line="22" w:lineRule="atLeast"/>
      </w:pPr>
    </w:p>
    <w:p w14:paraId="3B90368F" w14:textId="77777777" w:rsidR="00BC1E9B" w:rsidRDefault="00BC1E9B">
      <w:pPr>
        <w:rPr>
          <w:b/>
        </w:rPr>
      </w:pPr>
      <w:r>
        <w:rPr>
          <w:b/>
        </w:rPr>
        <w:br w:type="page"/>
      </w:r>
    </w:p>
    <w:p w14:paraId="262B0667" w14:textId="319EFE58" w:rsidR="009B7420" w:rsidRPr="00AA3A60" w:rsidRDefault="009B7420" w:rsidP="006E787B">
      <w:pPr>
        <w:pStyle w:val="Odstavekseznama"/>
        <w:numPr>
          <w:ilvl w:val="0"/>
          <w:numId w:val="28"/>
        </w:numPr>
        <w:spacing w:line="22" w:lineRule="atLeast"/>
        <w:jc w:val="center"/>
        <w:rPr>
          <w:b/>
        </w:rPr>
      </w:pPr>
      <w:r w:rsidRPr="00AA3A60">
        <w:rPr>
          <w:b/>
        </w:rPr>
        <w:lastRenderedPageBreak/>
        <w:t>člen</w:t>
      </w:r>
    </w:p>
    <w:p w14:paraId="5BA1516B" w14:textId="77777777" w:rsidR="009B7420" w:rsidRPr="00AA3A60" w:rsidRDefault="009B7420" w:rsidP="009B7420">
      <w:pPr>
        <w:spacing w:line="22" w:lineRule="atLeast"/>
        <w:jc w:val="center"/>
        <w:rPr>
          <w:b/>
        </w:rPr>
      </w:pPr>
      <w:r w:rsidRPr="00AA3A60">
        <w:rPr>
          <w:b/>
        </w:rPr>
        <w:t>FINANCIRANJE KONCESIJSKE DEJAVNOSTI</w:t>
      </w:r>
    </w:p>
    <w:p w14:paraId="56BD51F5" w14:textId="77777777" w:rsidR="009B7420" w:rsidRDefault="009B7420" w:rsidP="009B7420">
      <w:pPr>
        <w:spacing w:line="22" w:lineRule="atLeast"/>
      </w:pPr>
    </w:p>
    <w:p w14:paraId="37FE06E9" w14:textId="77777777" w:rsidR="009B7420" w:rsidRDefault="009B7420" w:rsidP="009B7420">
      <w:pPr>
        <w:spacing w:line="22" w:lineRule="atLeast"/>
        <w:jc w:val="both"/>
      </w:pPr>
      <w:r>
        <w:t>Koncedent ni dolžan koncesionarju zagotavljati nobenih sredstev za opravljanje javne zdravstvene službe. Sredstva za opravljanje koncesijske dejavnosti koncesionar pridobiva na podlagi pogodbe z ZZZS.</w:t>
      </w:r>
    </w:p>
    <w:p w14:paraId="275BE97E" w14:textId="77777777" w:rsidR="009B7420" w:rsidRDefault="009B7420" w:rsidP="009B7420">
      <w:pPr>
        <w:spacing w:line="22" w:lineRule="atLeast"/>
      </w:pPr>
    </w:p>
    <w:p w14:paraId="0C19603E" w14:textId="77777777" w:rsidR="009B7420" w:rsidRDefault="009B7420" w:rsidP="009B7420">
      <w:pPr>
        <w:spacing w:line="22" w:lineRule="atLeast"/>
        <w:jc w:val="both"/>
      </w:pPr>
      <w:r>
        <w:t>Koncesionar je dolžan ob vsaki spremembi pogodbe z ZZZS v roku 8 dni po spremembi le te, pisno obvestiti koncedenta.</w:t>
      </w:r>
    </w:p>
    <w:p w14:paraId="448DD95B" w14:textId="77777777" w:rsidR="009B7420" w:rsidRDefault="009B7420" w:rsidP="009B7420">
      <w:pPr>
        <w:spacing w:line="22" w:lineRule="atLeast"/>
        <w:jc w:val="both"/>
      </w:pPr>
    </w:p>
    <w:p w14:paraId="10D83FB1" w14:textId="77777777" w:rsidR="009B7420" w:rsidRDefault="009B7420" w:rsidP="009B7420">
      <w:pPr>
        <w:spacing w:line="22" w:lineRule="atLeast"/>
        <w:jc w:val="both"/>
      </w:pPr>
      <w:r>
        <w:t>Koncesionar je dolžan ob vsaki spremembi te pogodbe v roku 14 dni po vročitvi aneksa k pogodbi oz. po vročitvi nove pogodbe o tem pisno obvestiti ZZZS.</w:t>
      </w:r>
    </w:p>
    <w:p w14:paraId="531035A7" w14:textId="77777777" w:rsidR="009B7420" w:rsidRDefault="009B7420" w:rsidP="009B7420">
      <w:pPr>
        <w:spacing w:line="22" w:lineRule="atLeast"/>
      </w:pPr>
    </w:p>
    <w:p w14:paraId="2FE72508" w14:textId="730C7392" w:rsidR="009B7420" w:rsidRPr="0016771B" w:rsidRDefault="009B7420" w:rsidP="006E787B">
      <w:pPr>
        <w:pStyle w:val="Odstavekseznama"/>
        <w:numPr>
          <w:ilvl w:val="0"/>
          <w:numId w:val="28"/>
        </w:numPr>
        <w:spacing w:line="22" w:lineRule="atLeast"/>
        <w:jc w:val="center"/>
        <w:rPr>
          <w:b/>
        </w:rPr>
      </w:pPr>
      <w:r w:rsidRPr="0016771B">
        <w:rPr>
          <w:b/>
        </w:rPr>
        <w:t>člen</w:t>
      </w:r>
    </w:p>
    <w:p w14:paraId="518463D2" w14:textId="77777777" w:rsidR="009B7420" w:rsidRPr="0016771B" w:rsidRDefault="009B7420" w:rsidP="009B7420">
      <w:pPr>
        <w:spacing w:line="22" w:lineRule="atLeast"/>
        <w:jc w:val="center"/>
        <w:rPr>
          <w:b/>
        </w:rPr>
      </w:pPr>
      <w:r w:rsidRPr="0016771B">
        <w:rPr>
          <w:b/>
        </w:rPr>
        <w:t>SPREMEMBE KONCESIJSKEGA RAZMERJA</w:t>
      </w:r>
    </w:p>
    <w:p w14:paraId="5EF646CE" w14:textId="77777777" w:rsidR="009B7420" w:rsidRDefault="009B7420" w:rsidP="009B7420">
      <w:pPr>
        <w:spacing w:line="22" w:lineRule="atLeast"/>
      </w:pPr>
    </w:p>
    <w:p w14:paraId="29072CAC" w14:textId="77777777" w:rsidR="009B7420" w:rsidRDefault="009B7420" w:rsidP="009B7420">
      <w:pPr>
        <w:spacing w:line="22" w:lineRule="atLeast"/>
        <w:jc w:val="both"/>
      </w:pPr>
      <w:r>
        <w:t>Sprememba lokacije opravljanja koncesijske dejavnosti je mogoča le po predhodnem soglasju koncedenta, po postopku iz 7. člena te pogodbe. Sprememba odgovornega nosilca koncesijske dejavnosti je mogoča le pod pogoji in po postopku iz 2. člena te pogodbe. V primeru statusnega preoblikovanja je koncesionar dolžan predhodno o načrtovani spremembi obvestiti koncedenta.</w:t>
      </w:r>
    </w:p>
    <w:p w14:paraId="1349822D" w14:textId="77777777" w:rsidR="009B7420" w:rsidRDefault="009B7420" w:rsidP="009B7420">
      <w:pPr>
        <w:spacing w:line="22" w:lineRule="atLeast"/>
        <w:jc w:val="both"/>
      </w:pPr>
    </w:p>
    <w:p w14:paraId="0613BAF6" w14:textId="77777777" w:rsidR="009B7420" w:rsidRDefault="009B7420" w:rsidP="009B7420">
      <w:pPr>
        <w:spacing w:line="22" w:lineRule="atLeast"/>
        <w:jc w:val="both"/>
      </w:pPr>
      <w:r>
        <w:t>Koncesionar mora vsako spremembo, povezano s statusnim preoblikovanjem, z dovoljenjem za opravljanje koncesijske dejavnosti ali odgovornim nosilcem koncesijske dejavnosti v skladu z zakonom sporočiti ministrstvu, pristojnemu za zdravje. V primeru spremembe odgovornega nosilca koncesijske dejavnosti mora koncesionar pristojno ministrstvo zaprositi za spremembo dovoljenja za opravljanje koncesijske dejavnosti, v primeru statusnega preoblikovanja pa za izdajo novega dovoljenja za opravljanje koncesijske dejavnosti.</w:t>
      </w:r>
    </w:p>
    <w:p w14:paraId="3DF83533" w14:textId="77777777" w:rsidR="009B7420" w:rsidRDefault="009B7420" w:rsidP="009B7420">
      <w:pPr>
        <w:spacing w:line="22" w:lineRule="atLeast"/>
        <w:jc w:val="both"/>
      </w:pPr>
    </w:p>
    <w:p w14:paraId="761DCA74" w14:textId="77777777" w:rsidR="009B7420" w:rsidRDefault="009B7420" w:rsidP="009B7420">
      <w:pPr>
        <w:spacing w:line="22" w:lineRule="atLeast"/>
        <w:jc w:val="both"/>
      </w:pPr>
      <w:r>
        <w:t>Koncesionar je ob vsaki spremembi dovoljenja za opravljanje koncesijske dejavnosti dolžan koncedentu v roku 8 dni od izdaje posredovati overjeni fotokopiji oziroma podati soglasje, na podlagi katerega koncedent pri ministrstvu pridobi podatke iz uradne evidence, sicer se mu koncesija, v skladu z veljavno zakonodajo in to pogodbo, odvzame.</w:t>
      </w:r>
    </w:p>
    <w:p w14:paraId="6FECB7AD" w14:textId="77777777" w:rsidR="009B7420" w:rsidRDefault="009B7420" w:rsidP="009B7420">
      <w:pPr>
        <w:spacing w:line="22" w:lineRule="atLeast"/>
      </w:pPr>
    </w:p>
    <w:p w14:paraId="6CE18642" w14:textId="77777777" w:rsidR="009B7420" w:rsidRPr="00C852B7" w:rsidRDefault="009B7420" w:rsidP="006E787B">
      <w:pPr>
        <w:pStyle w:val="Odstavekseznama"/>
        <w:numPr>
          <w:ilvl w:val="0"/>
          <w:numId w:val="28"/>
        </w:numPr>
        <w:spacing w:line="22" w:lineRule="atLeast"/>
        <w:jc w:val="center"/>
        <w:rPr>
          <w:b/>
        </w:rPr>
      </w:pPr>
      <w:r w:rsidRPr="00C852B7">
        <w:rPr>
          <w:b/>
        </w:rPr>
        <w:t>člen</w:t>
      </w:r>
    </w:p>
    <w:p w14:paraId="22E892B5" w14:textId="77777777" w:rsidR="009B7420" w:rsidRPr="00C852B7" w:rsidRDefault="009B7420" w:rsidP="009B7420">
      <w:pPr>
        <w:spacing w:line="22" w:lineRule="atLeast"/>
        <w:jc w:val="center"/>
        <w:rPr>
          <w:b/>
        </w:rPr>
      </w:pPr>
      <w:r w:rsidRPr="00C852B7">
        <w:rPr>
          <w:b/>
        </w:rPr>
        <w:t>POROČANJE IN NADZOR</w:t>
      </w:r>
    </w:p>
    <w:p w14:paraId="4F50DFA0" w14:textId="77777777" w:rsidR="009B7420" w:rsidRDefault="009B7420" w:rsidP="009B7420">
      <w:pPr>
        <w:spacing w:line="22" w:lineRule="atLeast"/>
      </w:pPr>
    </w:p>
    <w:p w14:paraId="6C9FEDF7" w14:textId="77777777" w:rsidR="009B7420" w:rsidRDefault="009B7420" w:rsidP="009B7420">
      <w:pPr>
        <w:spacing w:line="22" w:lineRule="atLeast"/>
        <w:jc w:val="both"/>
      </w:pPr>
      <w:r>
        <w:t>Koncedent ima pravico nadzorovati opravljanje koncesijske dejavnosti, pri čemer ga koncesionar ne sme ovirati.</w:t>
      </w:r>
    </w:p>
    <w:p w14:paraId="4E790BB3" w14:textId="77777777" w:rsidR="009B7420" w:rsidRDefault="009B7420" w:rsidP="009B7420">
      <w:pPr>
        <w:spacing w:line="22" w:lineRule="atLeast"/>
      </w:pPr>
    </w:p>
    <w:p w14:paraId="14C2AC52" w14:textId="77777777" w:rsidR="009B7420" w:rsidRDefault="009B7420" w:rsidP="009B7420">
      <w:pPr>
        <w:spacing w:line="22" w:lineRule="atLeast"/>
        <w:jc w:val="both"/>
      </w:pPr>
      <w:r>
        <w:t>Koncesionar je dolžan na pisno zahtevo koncedenta v roku, ki ga določi koncedent, predložiti vsebinska poročila v zvezi z opravljanjem koncesijske dejavnosti, tudi o svojem finančnem poslovanju v delu, ki se nanaša na opravljanje koncesijske dejavnosti.</w:t>
      </w:r>
    </w:p>
    <w:p w14:paraId="0B59748C" w14:textId="77777777" w:rsidR="009B7420" w:rsidRDefault="009B7420" w:rsidP="009B7420">
      <w:pPr>
        <w:spacing w:line="22" w:lineRule="atLeast"/>
      </w:pPr>
    </w:p>
    <w:p w14:paraId="01D8DF87" w14:textId="77777777" w:rsidR="009B7420" w:rsidRDefault="009B7420" w:rsidP="009B7420">
      <w:pPr>
        <w:spacing w:line="22" w:lineRule="atLeast"/>
        <w:jc w:val="both"/>
      </w:pPr>
      <w:r>
        <w:t>Glede na ugotovitve nadzora ali pritožb uporabnikov, lahko koncedent pristojnim organom predlaga uvedbo strokovnega, upravnega ali finančnega nadzora.</w:t>
      </w:r>
    </w:p>
    <w:p w14:paraId="7803E826" w14:textId="77777777" w:rsidR="009B7420" w:rsidRDefault="009B7420" w:rsidP="009B7420">
      <w:pPr>
        <w:spacing w:line="22" w:lineRule="atLeast"/>
      </w:pPr>
    </w:p>
    <w:p w14:paraId="48EDFD28" w14:textId="77777777" w:rsidR="009B7420" w:rsidRPr="00C852B7" w:rsidRDefault="009B7420" w:rsidP="006E787B">
      <w:pPr>
        <w:pStyle w:val="Odstavekseznama"/>
        <w:numPr>
          <w:ilvl w:val="0"/>
          <w:numId w:val="28"/>
        </w:numPr>
        <w:spacing w:line="22" w:lineRule="atLeast"/>
        <w:jc w:val="center"/>
        <w:rPr>
          <w:b/>
        </w:rPr>
      </w:pPr>
      <w:r w:rsidRPr="00C852B7">
        <w:rPr>
          <w:b/>
        </w:rPr>
        <w:t>člen</w:t>
      </w:r>
    </w:p>
    <w:p w14:paraId="6D15C1F8" w14:textId="77777777" w:rsidR="009B7420" w:rsidRPr="00C852B7" w:rsidRDefault="009B7420" w:rsidP="009B7420">
      <w:pPr>
        <w:spacing w:line="22" w:lineRule="atLeast"/>
        <w:jc w:val="center"/>
        <w:rPr>
          <w:b/>
        </w:rPr>
      </w:pPr>
      <w:r w:rsidRPr="00C852B7">
        <w:rPr>
          <w:b/>
        </w:rPr>
        <w:t>ODPRAVA POMANJKLJIVOSTI</w:t>
      </w:r>
    </w:p>
    <w:p w14:paraId="76BF2A25" w14:textId="77777777" w:rsidR="009B7420" w:rsidRDefault="009B7420" w:rsidP="009B7420">
      <w:pPr>
        <w:spacing w:line="22" w:lineRule="atLeast"/>
      </w:pPr>
    </w:p>
    <w:p w14:paraId="1EC0D2BE" w14:textId="77777777" w:rsidR="009B7420" w:rsidRDefault="009B7420" w:rsidP="009B7420">
      <w:pPr>
        <w:spacing w:line="22" w:lineRule="atLeast"/>
        <w:jc w:val="both"/>
      </w:pPr>
      <w:r>
        <w:t xml:space="preserve">Kadar koncedent ugotovi, da koncesionar ne opravlja koncesijske dejavnosti v skladu z veljavno zakonodajo, splošnimi akti ZZZS ter drugimi predpisi, vezanimi na zdravstveno in koncesijsko dejavnost, </w:t>
      </w:r>
      <w:r>
        <w:lastRenderedPageBreak/>
        <w:t>odločbo o podelitvi koncesije in to pogodbo, ga pisno opozori na kršitve, ki so razlog za odvzem koncesije in mu določi rok za odpravo pomanjkljivosti.</w:t>
      </w:r>
    </w:p>
    <w:p w14:paraId="66617BE4" w14:textId="77777777" w:rsidR="009B7420" w:rsidRDefault="009B7420" w:rsidP="009B7420">
      <w:pPr>
        <w:spacing w:line="22" w:lineRule="atLeast"/>
      </w:pPr>
    </w:p>
    <w:p w14:paraId="44DAD4DC" w14:textId="77777777" w:rsidR="009B7420" w:rsidRDefault="009B7420" w:rsidP="009B7420">
      <w:pPr>
        <w:spacing w:line="22" w:lineRule="atLeast"/>
      </w:pPr>
      <w:r>
        <w:t>Rok za odpravo pomanjkljivosti se določi tudi:</w:t>
      </w:r>
    </w:p>
    <w:p w14:paraId="1A24DF81" w14:textId="775DEA2B" w:rsidR="009B7420" w:rsidRPr="00A856EA" w:rsidRDefault="009B7420" w:rsidP="009B7420">
      <w:pPr>
        <w:pStyle w:val="Odstavekseznama"/>
        <w:numPr>
          <w:ilvl w:val="0"/>
          <w:numId w:val="25"/>
        </w:numPr>
        <w:spacing w:line="22" w:lineRule="atLeast"/>
        <w:jc w:val="both"/>
      </w:pPr>
      <w:r w:rsidRPr="00A856EA">
        <w:t>če koncesijske dejavnosti ne opravlja odgovorni nosilec oziroma nosilec koncesijske dejavnosti, naveden v ponudbi na Javni razpis Občine Piran</w:t>
      </w:r>
      <w:r w:rsidR="006A037E">
        <w:t xml:space="preserve">, </w:t>
      </w:r>
      <w:r w:rsidR="006A037E" w:rsidRPr="00870318">
        <w:t>št.</w:t>
      </w:r>
      <w:r w:rsidRPr="00870318">
        <w:t xml:space="preserve"> </w:t>
      </w:r>
      <w:r w:rsidR="006A037E" w:rsidRPr="00870318">
        <w:t>________________, z dne ________________,</w:t>
      </w:r>
      <w:r w:rsidR="006A037E" w:rsidRPr="00870318">
        <w:rPr>
          <w:color w:val="FF0000"/>
        </w:rPr>
        <w:t xml:space="preserve"> </w:t>
      </w:r>
      <w:r w:rsidRPr="00870318">
        <w:t>oziroma naveden v odločbi o podelit</w:t>
      </w:r>
      <w:r w:rsidRPr="00A856EA">
        <w:t>vi koncesije št. ___________z dne_____________ oziroma je ne opravlja izključno tisti, ki je določen, da ga začasno nadomešča v primeru letnega dopusta, organiziranega izobraževanja, bolezni in druge upravičene odsotnosti, kot je to opredeljeno v veljavni pogodbi z ZZZS;</w:t>
      </w:r>
    </w:p>
    <w:p w14:paraId="139F1AB4" w14:textId="77777777" w:rsidR="009B7420" w:rsidRDefault="009B7420" w:rsidP="009B7420">
      <w:pPr>
        <w:pStyle w:val="Odstavekseznama"/>
        <w:numPr>
          <w:ilvl w:val="0"/>
          <w:numId w:val="25"/>
        </w:numPr>
        <w:spacing w:line="22" w:lineRule="atLeast"/>
        <w:jc w:val="both"/>
      </w:pPr>
      <w:r>
        <w:t>če koncesionar v pisni obliki ali po elektronski pošti predhodno ne obvesti koncedenta o ustreznem nadomeščanju in koncedentu za nadomestnega nosilca ne posreduje njegovega dovoljenja za opravljanje zdravstvene dejavnosti oziroma njegovega soglasja, da koncedentu dovoljuje pridobitev teh podatkov iz uradne evidence pristojnega ministrstva;</w:t>
      </w:r>
    </w:p>
    <w:p w14:paraId="59D01FC4" w14:textId="77777777" w:rsidR="009B7420" w:rsidRDefault="009B7420" w:rsidP="009B7420">
      <w:pPr>
        <w:pStyle w:val="Odstavekseznama"/>
        <w:numPr>
          <w:ilvl w:val="0"/>
          <w:numId w:val="25"/>
        </w:numPr>
        <w:spacing w:line="22" w:lineRule="atLeast"/>
        <w:jc w:val="both"/>
      </w:pPr>
      <w:r>
        <w:t xml:space="preserve">če koncesionar ne opravlja koncesijske dejavnosti v </w:t>
      </w:r>
      <w:proofErr w:type="spellStart"/>
      <w:r>
        <w:t>ordinacijskem</w:t>
      </w:r>
      <w:proofErr w:type="spellEnd"/>
      <w:r>
        <w:t xml:space="preserve"> času koncesijske dejavnosti,</w:t>
      </w:r>
    </w:p>
    <w:p w14:paraId="205F7AC5" w14:textId="77777777" w:rsidR="009B7420" w:rsidRDefault="009B7420" w:rsidP="009B7420">
      <w:pPr>
        <w:pStyle w:val="Odstavekseznama"/>
        <w:numPr>
          <w:ilvl w:val="0"/>
          <w:numId w:val="25"/>
        </w:numPr>
        <w:spacing w:line="22" w:lineRule="atLeast"/>
        <w:jc w:val="both"/>
      </w:pPr>
      <w:r>
        <w:t>opredeljenem v tej pogodbi in veljavni pogodbi z ZZZS;</w:t>
      </w:r>
    </w:p>
    <w:p w14:paraId="09F5A5DF" w14:textId="77777777" w:rsidR="009B7420" w:rsidRDefault="009B7420" w:rsidP="009B7420">
      <w:pPr>
        <w:pStyle w:val="Odstavekseznama"/>
        <w:numPr>
          <w:ilvl w:val="0"/>
          <w:numId w:val="25"/>
        </w:numPr>
        <w:spacing w:line="22" w:lineRule="atLeast"/>
        <w:jc w:val="both"/>
      </w:pPr>
      <w:r>
        <w:t>če koncesionar v okviru ordinacijskega časa koncesijske dejavnosti opravlja dejavnosti, ki ne</w:t>
      </w:r>
    </w:p>
    <w:p w14:paraId="2FE9085F" w14:textId="77777777" w:rsidR="009B7420" w:rsidRDefault="009B7420" w:rsidP="009B7420">
      <w:pPr>
        <w:pStyle w:val="Odstavekseznama"/>
        <w:numPr>
          <w:ilvl w:val="0"/>
          <w:numId w:val="25"/>
        </w:numPr>
        <w:spacing w:line="22" w:lineRule="atLeast"/>
        <w:jc w:val="both"/>
      </w:pPr>
      <w:r>
        <w:t>sodijo v koncesijsko dejavnost;</w:t>
      </w:r>
    </w:p>
    <w:p w14:paraId="19F2EC5F" w14:textId="77777777" w:rsidR="009B7420" w:rsidRDefault="009B7420" w:rsidP="009B7420">
      <w:pPr>
        <w:pStyle w:val="Odstavekseznama"/>
        <w:numPr>
          <w:ilvl w:val="0"/>
          <w:numId w:val="25"/>
        </w:numPr>
        <w:spacing w:line="22" w:lineRule="atLeast"/>
        <w:jc w:val="both"/>
      </w:pPr>
      <w:r>
        <w:t xml:space="preserve">če koncesionar koncesijske dejavnosti ne opravlja izključno v </w:t>
      </w:r>
      <w:proofErr w:type="spellStart"/>
      <w:r>
        <w:t>ordinacijskih</w:t>
      </w:r>
      <w:proofErr w:type="spellEnd"/>
      <w:r>
        <w:t xml:space="preserve"> prostorih na lokaciji,</w:t>
      </w:r>
    </w:p>
    <w:p w14:paraId="1762B368" w14:textId="77777777" w:rsidR="009B7420" w:rsidRDefault="009B7420" w:rsidP="009B7420">
      <w:pPr>
        <w:pStyle w:val="Odstavekseznama"/>
        <w:numPr>
          <w:ilvl w:val="0"/>
          <w:numId w:val="25"/>
        </w:numPr>
        <w:spacing w:line="22" w:lineRule="atLeast"/>
        <w:jc w:val="both"/>
      </w:pPr>
      <w:r>
        <w:t>opredeljeni v tej pogodbi;</w:t>
      </w:r>
    </w:p>
    <w:p w14:paraId="40896DC7" w14:textId="77777777" w:rsidR="009B7420" w:rsidRPr="00BC1E9B" w:rsidRDefault="009B7420" w:rsidP="009B7420">
      <w:pPr>
        <w:pStyle w:val="Odstavekseznama"/>
        <w:numPr>
          <w:ilvl w:val="0"/>
          <w:numId w:val="25"/>
        </w:numPr>
        <w:spacing w:line="22" w:lineRule="atLeast"/>
        <w:jc w:val="both"/>
      </w:pPr>
      <w:r w:rsidRPr="00BC1E9B">
        <w:t>če koncesionar ne deluje v skladu z veljavno pogodbo z ZZZS in predpisi ZZZS;</w:t>
      </w:r>
    </w:p>
    <w:p w14:paraId="2FBD221B" w14:textId="77777777" w:rsidR="006A037E" w:rsidRPr="00BC1E9B" w:rsidRDefault="006A037E" w:rsidP="006A037E">
      <w:pPr>
        <w:pStyle w:val="Odstavekseznama"/>
        <w:numPr>
          <w:ilvl w:val="0"/>
          <w:numId w:val="25"/>
        </w:numPr>
        <w:spacing w:line="22" w:lineRule="atLeast"/>
      </w:pPr>
      <w:r w:rsidRPr="00BC1E9B">
        <w:t>če koncesionar ne deluje v skladu z veljavno pogodbo sklenjeno z ZD Piran, če gre v primeru koncesijske dejavnosti za dejavnost, ki se izvaja v okviru neprekinjenega zdravstvenega varstva;</w:t>
      </w:r>
    </w:p>
    <w:p w14:paraId="4582439E" w14:textId="77777777" w:rsidR="009B7420" w:rsidRPr="00BC1E9B" w:rsidRDefault="009B7420" w:rsidP="009B7420">
      <w:pPr>
        <w:pStyle w:val="Odstavekseznama"/>
        <w:numPr>
          <w:ilvl w:val="0"/>
          <w:numId w:val="25"/>
        </w:numPr>
        <w:spacing w:line="22" w:lineRule="atLeast"/>
        <w:jc w:val="both"/>
      </w:pPr>
      <w:r w:rsidRPr="00BC1E9B">
        <w:t>če koncesionar ovira koncedenta pri izvajanju nadzora;</w:t>
      </w:r>
    </w:p>
    <w:p w14:paraId="385287F1" w14:textId="77777777" w:rsidR="00835895" w:rsidRPr="00BC1E9B" w:rsidRDefault="009B7420" w:rsidP="009B7420">
      <w:pPr>
        <w:pStyle w:val="Odstavekseznama"/>
        <w:numPr>
          <w:ilvl w:val="0"/>
          <w:numId w:val="25"/>
        </w:numPr>
        <w:spacing w:line="22" w:lineRule="atLeast"/>
        <w:jc w:val="both"/>
      </w:pPr>
      <w:r w:rsidRPr="00BC1E9B">
        <w:t>če koncesionar ne predloži koncedentu ustreznega zahtevanega poročila v roku, ki ga je ta določil</w:t>
      </w:r>
      <w:r w:rsidR="00835895" w:rsidRPr="00BC1E9B">
        <w:t>;</w:t>
      </w:r>
    </w:p>
    <w:p w14:paraId="3168CCDB" w14:textId="384A5A3E" w:rsidR="009B7420" w:rsidRPr="003441C6" w:rsidRDefault="00835895" w:rsidP="00835895">
      <w:pPr>
        <w:pStyle w:val="Odstavekseznama"/>
        <w:numPr>
          <w:ilvl w:val="0"/>
          <w:numId w:val="25"/>
        </w:numPr>
        <w:spacing w:line="22" w:lineRule="atLeast"/>
      </w:pPr>
      <w:r w:rsidRPr="003441C6">
        <w:t>ne začne z opravljanjem druge/-ih zdravstvenih dejavnosti, ki se financira po tržnih načelih iz sredstev uporabnikov zdravstvenih storitev ali preko njihovih zavarovalnic, najkasneje v roku 2 let po sklenitvi koncesijske dejavnosti, skladno s ponudbo, ali slednjih ne izvaja ves čas trajanja koncesijske pogodbe skladno s to pogodbo</w:t>
      </w:r>
      <w:r w:rsidR="009B7420" w:rsidRPr="003441C6">
        <w:t>.</w:t>
      </w:r>
    </w:p>
    <w:p w14:paraId="1C87B9D7" w14:textId="77777777" w:rsidR="009B7420" w:rsidRDefault="009B7420" w:rsidP="009B7420">
      <w:pPr>
        <w:spacing w:line="22" w:lineRule="atLeast"/>
      </w:pPr>
    </w:p>
    <w:p w14:paraId="1DF11D23" w14:textId="77777777" w:rsidR="009B7420" w:rsidRDefault="009B7420" w:rsidP="009B7420">
      <w:pPr>
        <w:spacing w:line="22" w:lineRule="atLeast"/>
        <w:jc w:val="both"/>
      </w:pPr>
      <w:r>
        <w:t>Če koncesionar ugotovljenih pomanjkljivosti ne odpravi v roku, ki ga je določil koncedent, se mu koncesija odvzame z odločbo o odvzemu koncesije.</w:t>
      </w:r>
    </w:p>
    <w:p w14:paraId="44B91BE4" w14:textId="74A49D69" w:rsidR="009B7420" w:rsidRDefault="009B7420" w:rsidP="009B7420">
      <w:pPr>
        <w:rPr>
          <w:b/>
        </w:rPr>
      </w:pPr>
    </w:p>
    <w:p w14:paraId="0C6FDD30" w14:textId="77777777" w:rsidR="009B7420" w:rsidRPr="00316B2B" w:rsidRDefault="009B7420" w:rsidP="006E787B">
      <w:pPr>
        <w:pStyle w:val="Odstavekseznama"/>
        <w:numPr>
          <w:ilvl w:val="0"/>
          <w:numId w:val="28"/>
        </w:numPr>
        <w:spacing w:line="22" w:lineRule="atLeast"/>
        <w:jc w:val="center"/>
        <w:rPr>
          <w:b/>
        </w:rPr>
      </w:pPr>
      <w:r w:rsidRPr="00316B2B">
        <w:rPr>
          <w:b/>
        </w:rPr>
        <w:t>člen</w:t>
      </w:r>
    </w:p>
    <w:p w14:paraId="3A85285F" w14:textId="77777777" w:rsidR="009B7420" w:rsidRPr="00316B2B" w:rsidRDefault="009B7420" w:rsidP="009B7420">
      <w:pPr>
        <w:spacing w:line="22" w:lineRule="atLeast"/>
        <w:jc w:val="center"/>
        <w:rPr>
          <w:b/>
        </w:rPr>
      </w:pPr>
      <w:r w:rsidRPr="00316B2B">
        <w:rPr>
          <w:b/>
        </w:rPr>
        <w:t>ODVZEM KONCESIJE</w:t>
      </w:r>
    </w:p>
    <w:p w14:paraId="216A8541" w14:textId="77777777" w:rsidR="009B7420" w:rsidRDefault="009B7420" w:rsidP="009B7420">
      <w:pPr>
        <w:spacing w:line="22" w:lineRule="atLeast"/>
      </w:pPr>
    </w:p>
    <w:p w14:paraId="0E86BFB2" w14:textId="77777777" w:rsidR="009B7420" w:rsidRDefault="009B7420" w:rsidP="009B7420">
      <w:pPr>
        <w:spacing w:line="22" w:lineRule="atLeast"/>
        <w:jc w:val="both"/>
      </w:pPr>
      <w:r>
        <w:t>Koncesijo se odvzame, kadar to določa veljavna zakonodaja in drugi predpisi oziroma v primerih, ki jih določa 44j. člen ZZDej, splošni akti koncedenta, odločba o podelitvi koncesije ali ta pogodba in v naslednjih primerih:</w:t>
      </w:r>
    </w:p>
    <w:p w14:paraId="75098A47" w14:textId="77777777" w:rsidR="00652767" w:rsidRDefault="00652767" w:rsidP="009B7420">
      <w:pPr>
        <w:pStyle w:val="Odstavekseznama"/>
        <w:numPr>
          <w:ilvl w:val="0"/>
          <w:numId w:val="26"/>
        </w:numPr>
        <w:spacing w:line="22" w:lineRule="atLeast"/>
        <w:jc w:val="both"/>
      </w:pPr>
      <w:r>
        <w:t>nespoštovanja določbe 3. člena te pogodbe;</w:t>
      </w:r>
    </w:p>
    <w:p w14:paraId="6274C22A" w14:textId="740B6AB5" w:rsidR="009B7420" w:rsidRDefault="009B7420" w:rsidP="009B7420">
      <w:pPr>
        <w:pStyle w:val="Odstavekseznama"/>
        <w:numPr>
          <w:ilvl w:val="0"/>
          <w:numId w:val="26"/>
        </w:numPr>
        <w:spacing w:line="22" w:lineRule="atLeast"/>
        <w:jc w:val="both"/>
      </w:pPr>
      <w:r>
        <w:t>iz razloga iz 4. člena te pogodbe;</w:t>
      </w:r>
    </w:p>
    <w:p w14:paraId="3449AF6F" w14:textId="77777777" w:rsidR="009B7420" w:rsidRDefault="009B7420" w:rsidP="009B7420">
      <w:pPr>
        <w:pStyle w:val="Odstavekseznama"/>
        <w:numPr>
          <w:ilvl w:val="0"/>
          <w:numId w:val="26"/>
        </w:numPr>
        <w:spacing w:line="22" w:lineRule="atLeast"/>
        <w:jc w:val="both"/>
      </w:pPr>
      <w:r>
        <w:t>iz razloga iz 6. člena te pogodbe;</w:t>
      </w:r>
    </w:p>
    <w:p w14:paraId="09DBF791" w14:textId="77777777" w:rsidR="009B7420" w:rsidRDefault="009B7420" w:rsidP="009B7420">
      <w:pPr>
        <w:pStyle w:val="Odstavekseznama"/>
        <w:numPr>
          <w:ilvl w:val="0"/>
          <w:numId w:val="26"/>
        </w:numPr>
        <w:spacing w:line="22" w:lineRule="atLeast"/>
        <w:jc w:val="both"/>
      </w:pPr>
      <w:r>
        <w:t>iz razloga iz 7. člena te pogodbe;</w:t>
      </w:r>
    </w:p>
    <w:p w14:paraId="2E9D1638" w14:textId="270255DC" w:rsidR="00652767" w:rsidRDefault="00652767" w:rsidP="009B7420">
      <w:pPr>
        <w:pStyle w:val="Odstavekseznama"/>
        <w:numPr>
          <w:ilvl w:val="0"/>
          <w:numId w:val="26"/>
        </w:numPr>
        <w:spacing w:line="22" w:lineRule="atLeast"/>
        <w:jc w:val="both"/>
      </w:pPr>
      <w:r>
        <w:t>iz razloga iz 8. člena te pogodbe;</w:t>
      </w:r>
    </w:p>
    <w:p w14:paraId="56B518AB" w14:textId="3FB4400E" w:rsidR="009B7420" w:rsidRDefault="00D25453" w:rsidP="009B7420">
      <w:pPr>
        <w:pStyle w:val="Odstavekseznama"/>
        <w:numPr>
          <w:ilvl w:val="0"/>
          <w:numId w:val="26"/>
        </w:numPr>
        <w:spacing w:line="22" w:lineRule="atLeast"/>
        <w:jc w:val="both"/>
      </w:pPr>
      <w:r>
        <w:t xml:space="preserve">nespoštovanja določbe </w:t>
      </w:r>
      <w:r w:rsidR="009B7420">
        <w:t>11. člena te pogodbe;</w:t>
      </w:r>
    </w:p>
    <w:p w14:paraId="7C802B4A" w14:textId="010A2957" w:rsidR="009B7420" w:rsidRDefault="00D25453" w:rsidP="009B7420">
      <w:pPr>
        <w:pStyle w:val="Odstavekseznama"/>
        <w:numPr>
          <w:ilvl w:val="0"/>
          <w:numId w:val="26"/>
        </w:numPr>
        <w:spacing w:line="22" w:lineRule="atLeast"/>
        <w:jc w:val="both"/>
      </w:pPr>
      <w:r>
        <w:t xml:space="preserve">iz razloga iz </w:t>
      </w:r>
      <w:r w:rsidR="009B7420">
        <w:t>12. člena te pogodbe;</w:t>
      </w:r>
    </w:p>
    <w:p w14:paraId="5C09A78C" w14:textId="7DE09052" w:rsidR="009B7420" w:rsidRDefault="00D25453" w:rsidP="009B7420">
      <w:pPr>
        <w:pStyle w:val="Odstavekseznama"/>
        <w:numPr>
          <w:ilvl w:val="0"/>
          <w:numId w:val="26"/>
        </w:numPr>
        <w:spacing w:line="22" w:lineRule="atLeast"/>
        <w:jc w:val="both"/>
      </w:pPr>
      <w:r>
        <w:t xml:space="preserve">nespoštovanja določbe </w:t>
      </w:r>
      <w:r w:rsidR="009B7420">
        <w:t>13. člena te pogodbe;</w:t>
      </w:r>
    </w:p>
    <w:p w14:paraId="796D94D3" w14:textId="2B0D8FF4" w:rsidR="009B7420" w:rsidRDefault="009B7420" w:rsidP="009B7420">
      <w:pPr>
        <w:pStyle w:val="Odstavekseznama"/>
        <w:numPr>
          <w:ilvl w:val="0"/>
          <w:numId w:val="26"/>
        </w:numPr>
        <w:spacing w:line="22" w:lineRule="atLeast"/>
        <w:jc w:val="both"/>
      </w:pPr>
      <w:r>
        <w:t>nespoštovanja določbe 15. člena te pogodbe;</w:t>
      </w:r>
    </w:p>
    <w:p w14:paraId="43329C95" w14:textId="77777777" w:rsidR="009B7420" w:rsidRDefault="009B7420" w:rsidP="009B7420">
      <w:pPr>
        <w:pStyle w:val="Odstavekseznama"/>
        <w:numPr>
          <w:ilvl w:val="0"/>
          <w:numId w:val="26"/>
        </w:numPr>
        <w:spacing w:line="22" w:lineRule="atLeast"/>
        <w:jc w:val="both"/>
      </w:pPr>
      <w:r>
        <w:t>če ministrstvo, pristojno za zdravje, koncesionarju na podlagi določil zakona, ki ureja zdravstveno dejavnost, odvzame dovoljenje za opravljanje koncesijske dejavnosti;</w:t>
      </w:r>
    </w:p>
    <w:p w14:paraId="07ADEB5B" w14:textId="77777777" w:rsidR="009B7420" w:rsidRDefault="009B7420" w:rsidP="009B7420">
      <w:pPr>
        <w:pStyle w:val="Odstavekseznama"/>
        <w:numPr>
          <w:ilvl w:val="0"/>
          <w:numId w:val="26"/>
        </w:numPr>
        <w:spacing w:line="22" w:lineRule="atLeast"/>
        <w:jc w:val="both"/>
      </w:pPr>
      <w:r>
        <w:lastRenderedPageBreak/>
        <w:t xml:space="preserve">če ZZZS prekine ali ne sklene pogodbe s koncesionarjem zaradi </w:t>
      </w:r>
      <w:proofErr w:type="spellStart"/>
      <w:r>
        <w:t>koncesionarjevega</w:t>
      </w:r>
      <w:proofErr w:type="spellEnd"/>
      <w:r>
        <w:t xml:space="preserve"> kršenja pogodbenih obveznosti;</w:t>
      </w:r>
    </w:p>
    <w:p w14:paraId="362AB2C3" w14:textId="77777777" w:rsidR="009B7420" w:rsidRDefault="009B7420" w:rsidP="009B7420">
      <w:pPr>
        <w:pStyle w:val="Odstavekseznama"/>
        <w:numPr>
          <w:ilvl w:val="0"/>
          <w:numId w:val="26"/>
        </w:numPr>
        <w:spacing w:line="22" w:lineRule="atLeast"/>
        <w:jc w:val="both"/>
      </w:pPr>
      <w:r>
        <w:t xml:space="preserve">če ZD Piran prekine ali ne sklene pogodbe s koncesionarjem zaradi </w:t>
      </w:r>
      <w:proofErr w:type="spellStart"/>
      <w:r>
        <w:t>koncesionarjevega</w:t>
      </w:r>
      <w:proofErr w:type="spellEnd"/>
      <w:r>
        <w:t xml:space="preserve"> kršenja pogodbenih obveznosti (če gre v primeru koncesijske dejavnosti za dejavnost, ki se izvaja v okviru neprekinjenega zdravstvenega varstva);</w:t>
      </w:r>
    </w:p>
    <w:p w14:paraId="1F18BF3B" w14:textId="77777777" w:rsidR="009B7420" w:rsidRDefault="009B7420" w:rsidP="009B7420">
      <w:pPr>
        <w:pStyle w:val="Odstavekseznama"/>
        <w:numPr>
          <w:ilvl w:val="0"/>
          <w:numId w:val="26"/>
        </w:numPr>
        <w:spacing w:line="22" w:lineRule="atLeast"/>
        <w:jc w:val="both"/>
      </w:pPr>
      <w:r>
        <w:t>če koncesionar odkloni sklenitev pogodbe z ZZZS, ki bi bila v skladu s to pogodbo in odločbo o podelitvi koncesije;</w:t>
      </w:r>
    </w:p>
    <w:p w14:paraId="136CEC7D" w14:textId="77777777" w:rsidR="009B7420" w:rsidRDefault="009B7420" w:rsidP="009B7420">
      <w:pPr>
        <w:pStyle w:val="Odstavekseznama"/>
        <w:numPr>
          <w:ilvl w:val="0"/>
          <w:numId w:val="26"/>
        </w:numPr>
        <w:spacing w:line="22" w:lineRule="atLeast"/>
        <w:jc w:val="both"/>
      </w:pPr>
      <w:r>
        <w:t>če koncesionar odkloni sklenitev pogodbe z ZD Piran, ki bi bila v skladu s to pogodbo in odločbo o podelitvi koncesije (če gre v primeru koncesijske dejavnosti za dejavnost, ki se izvaja v okviru neprekinjenega zdravstvenega varstva);</w:t>
      </w:r>
    </w:p>
    <w:p w14:paraId="54B937C6" w14:textId="77777777" w:rsidR="009B7420" w:rsidRDefault="009B7420" w:rsidP="009B7420">
      <w:pPr>
        <w:pStyle w:val="Odstavekseznama"/>
        <w:numPr>
          <w:ilvl w:val="0"/>
          <w:numId w:val="26"/>
        </w:numPr>
        <w:spacing w:line="22" w:lineRule="atLeast"/>
        <w:jc w:val="both"/>
      </w:pPr>
      <w:r>
        <w:t>če koncesionar ne obnovi pogodbe z ZZZS skladno s pogoji razpisa ZZZS za obseg zdravstvene dejavnosti, za katerega je podeljena koncesija;</w:t>
      </w:r>
    </w:p>
    <w:p w14:paraId="609D81E4" w14:textId="77777777" w:rsidR="009B7420" w:rsidRDefault="009B7420" w:rsidP="009B7420">
      <w:pPr>
        <w:pStyle w:val="Odstavekseznama"/>
        <w:numPr>
          <w:ilvl w:val="0"/>
          <w:numId w:val="26"/>
        </w:numPr>
        <w:spacing w:line="22" w:lineRule="atLeast"/>
        <w:jc w:val="both"/>
      </w:pPr>
      <w:r>
        <w:t>če koncesionar najkasneje v roku 14 dni od prenehanja veljavnosti pogodbe o zaposlitvi odgovornega nosilca oziroma nosilca koncesijske dejavnosti pisno ne zaprosi koncedenta za njegovo nadomestitev;</w:t>
      </w:r>
    </w:p>
    <w:p w14:paraId="158CF54D" w14:textId="77777777" w:rsidR="009B7420" w:rsidRDefault="009B7420" w:rsidP="009B7420">
      <w:pPr>
        <w:pStyle w:val="Odstavekseznama"/>
        <w:numPr>
          <w:ilvl w:val="0"/>
          <w:numId w:val="26"/>
        </w:numPr>
        <w:spacing w:line="22" w:lineRule="atLeast"/>
        <w:jc w:val="both"/>
      </w:pPr>
      <w:r>
        <w:t>če koncesionar najkasneje v roku 14 dni od odvzema ali ne-podaljšanja licence za samostojno opravljanje zdravniške službe odgovornemu nosilcu oziroma nosilcu koncesijske dejavnosti pisno ne zaprosi koncedenta za njegovo nadomestitev;</w:t>
      </w:r>
    </w:p>
    <w:p w14:paraId="55B25A7D" w14:textId="16024C2F" w:rsidR="009B7420" w:rsidRPr="00A93F82" w:rsidRDefault="009B7420" w:rsidP="00FA7F74">
      <w:pPr>
        <w:pStyle w:val="Odstavekseznama"/>
        <w:numPr>
          <w:ilvl w:val="0"/>
          <w:numId w:val="26"/>
        </w:numPr>
        <w:spacing w:line="22" w:lineRule="atLeast"/>
        <w:jc w:val="both"/>
      </w:pPr>
      <w:r>
        <w:t xml:space="preserve">če </w:t>
      </w:r>
      <w:r w:rsidRPr="00A93F82">
        <w:t>koncesionar najkasneje v roku 14 dni od pravnomočnosti kazenske sodbe, s katero je bil odgovornemu nosilcu oziroma nosilcu koncesijske dejavnosti izrečen ukrep prepovedi opravljanja zdravstvene službe oz. poklica, pisno ne zaprosi koncedenta za njegovo</w:t>
      </w:r>
      <w:r w:rsidR="00FA7F74" w:rsidRPr="00A93F82">
        <w:t xml:space="preserve"> </w:t>
      </w:r>
      <w:r w:rsidRPr="00A93F82">
        <w:t>nadomestitev</w:t>
      </w:r>
      <w:r w:rsidR="00FA7F74" w:rsidRPr="00A93F82">
        <w:t>;</w:t>
      </w:r>
    </w:p>
    <w:p w14:paraId="383482CC" w14:textId="77777777" w:rsidR="00FA7F74" w:rsidRPr="00A93F82" w:rsidRDefault="00FA7F74" w:rsidP="00FA7F74">
      <w:pPr>
        <w:pStyle w:val="Odstavekseznama"/>
        <w:numPr>
          <w:ilvl w:val="0"/>
          <w:numId w:val="26"/>
        </w:numPr>
        <w:spacing w:line="22" w:lineRule="atLeast"/>
        <w:jc w:val="both"/>
      </w:pPr>
      <w:r w:rsidRPr="00A93F82">
        <w:t>če se tekom izvajanja koncesijske pogodbe ugotovi, da so za koncesionarja ali nosilca zdravstvene dejavnosti podani razlogi za izključitev iz prvega odstavka 75. člena ZJN-3, skladno s razpisnimi pogoji;</w:t>
      </w:r>
    </w:p>
    <w:p w14:paraId="518AAD97" w14:textId="77777777" w:rsidR="00FA7F74" w:rsidRPr="00A93F82" w:rsidRDefault="00FA7F74" w:rsidP="00FA7F74">
      <w:pPr>
        <w:pStyle w:val="Odstavekseznama"/>
        <w:numPr>
          <w:ilvl w:val="0"/>
          <w:numId w:val="26"/>
        </w:numPr>
        <w:spacing w:line="22" w:lineRule="atLeast"/>
        <w:jc w:val="both"/>
      </w:pPr>
      <w:r w:rsidRPr="00A93F82">
        <w:t>če je to v javnem interesu (npr. sprememba predpisov ali organizacije dela oz. načina opravljanja javnih zdravstvenih storitev);</w:t>
      </w:r>
    </w:p>
    <w:p w14:paraId="0DB6C872" w14:textId="767CB341" w:rsidR="00FA7F74" w:rsidRPr="00A93F82" w:rsidRDefault="00FA7F74" w:rsidP="00FA7F74">
      <w:pPr>
        <w:pStyle w:val="Odstavekseznama"/>
        <w:numPr>
          <w:ilvl w:val="0"/>
          <w:numId w:val="26"/>
        </w:numPr>
        <w:spacing w:line="22" w:lineRule="atLeast"/>
        <w:jc w:val="both"/>
      </w:pPr>
      <w:r w:rsidRPr="00A93F82">
        <w:t>v drugih primerih, določenih s to pogodbo</w:t>
      </w:r>
      <w:r w:rsidR="0090334C">
        <w:t xml:space="preserve"> ali veljavnimi predpisi</w:t>
      </w:r>
      <w:r w:rsidRPr="00A93F82">
        <w:t>, ki predvidevajo odvzem koncesije.</w:t>
      </w:r>
    </w:p>
    <w:p w14:paraId="36465111" w14:textId="77777777" w:rsidR="009B7420" w:rsidRDefault="009B7420" w:rsidP="009B7420">
      <w:pPr>
        <w:spacing w:line="22" w:lineRule="atLeast"/>
        <w:jc w:val="both"/>
      </w:pPr>
    </w:p>
    <w:p w14:paraId="42A0C2FB" w14:textId="77777777" w:rsidR="009B7420" w:rsidRDefault="009B7420" w:rsidP="009B7420">
      <w:pPr>
        <w:spacing w:line="22" w:lineRule="atLeast"/>
        <w:jc w:val="both"/>
      </w:pPr>
      <w:r>
        <w:t>Koncedent odvzame koncesijo z odločbo, zoper katero je dovoljena pritožba in s katero se določijo ukrepi, ki so potrebni za nemoteno opravljanje koncesijske dejavnosti do podelitve koncesije drugemu izvajalcu.</w:t>
      </w:r>
    </w:p>
    <w:p w14:paraId="2C64EDCD" w14:textId="77777777" w:rsidR="009B7420" w:rsidRDefault="009B7420" w:rsidP="009B7420">
      <w:pPr>
        <w:spacing w:line="22" w:lineRule="atLeast"/>
        <w:jc w:val="both"/>
      </w:pPr>
    </w:p>
    <w:p w14:paraId="3703AA6A" w14:textId="77777777" w:rsidR="009B7420" w:rsidRDefault="009B7420" w:rsidP="009B7420">
      <w:pPr>
        <w:spacing w:line="22" w:lineRule="atLeast"/>
        <w:jc w:val="both"/>
      </w:pPr>
      <w:r>
        <w:t>Z dnem dokončnosti odločbe o odvzemu koncesije, prenehata koncesijsko razmerje in ta pogodba v skladu z odločbo o odvzemu.</w:t>
      </w:r>
    </w:p>
    <w:p w14:paraId="22AD6F4A" w14:textId="77777777" w:rsidR="009B7420" w:rsidRDefault="009B7420" w:rsidP="009B7420">
      <w:pPr>
        <w:spacing w:line="22" w:lineRule="atLeast"/>
      </w:pPr>
    </w:p>
    <w:p w14:paraId="729327FF" w14:textId="77777777" w:rsidR="009B7420" w:rsidRDefault="009B7420" w:rsidP="009B7420">
      <w:pPr>
        <w:spacing w:line="22" w:lineRule="atLeast"/>
        <w:jc w:val="both"/>
      </w:pPr>
      <w:r>
        <w:t>Najkasneje v roku enega meseca je koncesionar dolžan o tem obvestiti vse svoje uporabnike storitev ter ravnati z zdravstveno dokumentacijo uporabnikov storitev v skladu z veljavno zakonodajo.</w:t>
      </w:r>
    </w:p>
    <w:p w14:paraId="127251BC" w14:textId="77777777" w:rsidR="009B7420" w:rsidRDefault="009B7420" w:rsidP="009B7420">
      <w:pPr>
        <w:spacing w:line="22" w:lineRule="atLeast"/>
      </w:pPr>
      <w:r>
        <w:t xml:space="preserve"> </w:t>
      </w:r>
    </w:p>
    <w:p w14:paraId="46B64295" w14:textId="77777777" w:rsidR="009B7420" w:rsidRDefault="009B7420" w:rsidP="009B7420">
      <w:pPr>
        <w:spacing w:line="22" w:lineRule="atLeast"/>
        <w:jc w:val="both"/>
      </w:pPr>
      <w:r>
        <w:t>Koncesionar in koncedent morata izpolniti obveznosti, ki so nastale do prenehanja koncesijskega razmerja.</w:t>
      </w:r>
    </w:p>
    <w:p w14:paraId="59252B30" w14:textId="77777777" w:rsidR="009B7420" w:rsidRDefault="009B7420" w:rsidP="009B7420">
      <w:pPr>
        <w:spacing w:line="22" w:lineRule="atLeast"/>
      </w:pPr>
    </w:p>
    <w:p w14:paraId="01F6C135" w14:textId="77777777" w:rsidR="009B7420" w:rsidRPr="00316B2B" w:rsidRDefault="009B7420" w:rsidP="006E787B">
      <w:pPr>
        <w:pStyle w:val="Odstavekseznama"/>
        <w:numPr>
          <w:ilvl w:val="0"/>
          <w:numId w:val="28"/>
        </w:numPr>
        <w:spacing w:line="22" w:lineRule="atLeast"/>
        <w:jc w:val="center"/>
        <w:rPr>
          <w:b/>
        </w:rPr>
      </w:pPr>
      <w:r w:rsidRPr="00316B2B">
        <w:rPr>
          <w:b/>
        </w:rPr>
        <w:t>člen</w:t>
      </w:r>
    </w:p>
    <w:p w14:paraId="725ECFE3" w14:textId="77777777" w:rsidR="009B7420" w:rsidRPr="00316B2B" w:rsidRDefault="009B7420" w:rsidP="009B7420">
      <w:pPr>
        <w:spacing w:line="22" w:lineRule="atLeast"/>
        <w:jc w:val="center"/>
        <w:rPr>
          <w:b/>
        </w:rPr>
      </w:pPr>
      <w:r w:rsidRPr="00316B2B">
        <w:rPr>
          <w:b/>
        </w:rPr>
        <w:t>ODGOVORNOST KONCESIONARJA ZA ŠKODO TRETJIM OSEBAM</w:t>
      </w:r>
    </w:p>
    <w:p w14:paraId="3A5A3C2A" w14:textId="77777777" w:rsidR="009B7420" w:rsidRDefault="009B7420" w:rsidP="009B7420">
      <w:pPr>
        <w:spacing w:line="22" w:lineRule="atLeast"/>
      </w:pPr>
    </w:p>
    <w:p w14:paraId="32C2FC0A" w14:textId="77777777" w:rsidR="009B7420" w:rsidRDefault="009B7420" w:rsidP="009B7420">
      <w:pPr>
        <w:spacing w:line="22" w:lineRule="atLeast"/>
        <w:jc w:val="both"/>
      </w:pPr>
      <w:r>
        <w:t xml:space="preserve">Koncesionar je odgovoren za vso morebitno škodo, ki nastane tretjim osebam, kot posledica njegovega ravnanja ali opustitve oz. povzročeno z opravljanjem ali </w:t>
      </w:r>
      <w:proofErr w:type="spellStart"/>
      <w:r>
        <w:t>neopravljanjem</w:t>
      </w:r>
      <w:proofErr w:type="spellEnd"/>
      <w:r>
        <w:t xml:space="preserve"> koncesijske dejavnosti.</w:t>
      </w:r>
    </w:p>
    <w:p w14:paraId="7D4BCADE" w14:textId="77777777" w:rsidR="009B7420" w:rsidRDefault="009B7420" w:rsidP="009B7420">
      <w:pPr>
        <w:spacing w:line="22" w:lineRule="atLeast"/>
      </w:pPr>
    </w:p>
    <w:p w14:paraId="5FB2B28A" w14:textId="77777777" w:rsidR="009B7420" w:rsidRDefault="009B7420" w:rsidP="009B7420">
      <w:pPr>
        <w:spacing w:line="22" w:lineRule="atLeast"/>
        <w:jc w:val="both"/>
      </w:pPr>
      <w:r>
        <w:t>Koncesionar mora imeti v skladu z zakonom, ki ureja zdravniško službo, urejeno zavarovanje odgovornosti za zdravnike.</w:t>
      </w:r>
    </w:p>
    <w:p w14:paraId="13DA9630" w14:textId="77777777" w:rsidR="000368AC" w:rsidRDefault="000368AC" w:rsidP="009B7420">
      <w:pPr>
        <w:spacing w:line="22" w:lineRule="atLeast"/>
        <w:jc w:val="both"/>
      </w:pPr>
    </w:p>
    <w:p w14:paraId="47155761" w14:textId="6E72D89F" w:rsidR="000368AC" w:rsidRPr="00BC1E9B" w:rsidRDefault="000368AC" w:rsidP="009B7420">
      <w:pPr>
        <w:spacing w:line="22" w:lineRule="atLeast"/>
        <w:jc w:val="both"/>
      </w:pPr>
      <w:r w:rsidRPr="00BC1E9B">
        <w:lastRenderedPageBreak/>
        <w:t>Koncesionar odgovarja za ravnanje zdravstvenih delavcev in zdravstvenih sodelavcev, ki pri njem opravljajo zdravstvene storitve, ki so predmet koncesije.</w:t>
      </w:r>
    </w:p>
    <w:p w14:paraId="657836C4" w14:textId="77777777" w:rsidR="009B7420" w:rsidRPr="00BC1E9B" w:rsidRDefault="009B7420" w:rsidP="009B7420">
      <w:pPr>
        <w:spacing w:line="22" w:lineRule="atLeast"/>
      </w:pPr>
    </w:p>
    <w:p w14:paraId="4FD9E6DA" w14:textId="77777777" w:rsidR="009B7420" w:rsidRPr="00BC1E9B" w:rsidRDefault="009B7420" w:rsidP="006E787B">
      <w:pPr>
        <w:pStyle w:val="Odstavekseznama"/>
        <w:numPr>
          <w:ilvl w:val="0"/>
          <w:numId w:val="28"/>
        </w:numPr>
        <w:spacing w:line="22" w:lineRule="atLeast"/>
        <w:jc w:val="center"/>
        <w:rPr>
          <w:b/>
        </w:rPr>
      </w:pPr>
      <w:r w:rsidRPr="00BC1E9B">
        <w:rPr>
          <w:b/>
        </w:rPr>
        <w:t>člen</w:t>
      </w:r>
    </w:p>
    <w:p w14:paraId="757A1761" w14:textId="77777777" w:rsidR="009B7420" w:rsidRPr="004233FE" w:rsidRDefault="009B7420" w:rsidP="009B7420">
      <w:pPr>
        <w:spacing w:line="22" w:lineRule="atLeast"/>
        <w:jc w:val="center"/>
        <w:rPr>
          <w:b/>
        </w:rPr>
      </w:pPr>
      <w:r w:rsidRPr="004233FE">
        <w:rPr>
          <w:b/>
        </w:rPr>
        <w:t>PROTIKORUPCIJSKA KLAVZULA</w:t>
      </w:r>
    </w:p>
    <w:p w14:paraId="67DFCA70" w14:textId="77777777" w:rsidR="009B7420" w:rsidRDefault="009B7420" w:rsidP="009B7420">
      <w:pPr>
        <w:spacing w:line="22" w:lineRule="atLeast"/>
        <w:jc w:val="both"/>
      </w:pPr>
    </w:p>
    <w:p w14:paraId="0F66219A" w14:textId="77777777" w:rsidR="009B7420" w:rsidRDefault="009B7420" w:rsidP="009B7420">
      <w:pPr>
        <w:spacing w:line="22" w:lineRule="atLeast"/>
        <w:jc w:val="both"/>
      </w:pPr>
      <w:r w:rsidRPr="004233FE">
        <w:t>V primeru, da je pri sklenitvi ali pri izvajanju te pogodbe kdo v imenu ali na račun koncesionarja,</w:t>
      </w:r>
      <w:r>
        <w:t xml:space="preserve"> predstavniku, zastopniku ali posredniku koncedenta, uslužbencu občinske uprave, funkcionarju, predstavniku ali članu politične stranke obljubil, ponudil ali dal kakšno nedovoljeno korist za:</w:t>
      </w:r>
    </w:p>
    <w:p w14:paraId="5C23CE89" w14:textId="77777777" w:rsidR="009B7420" w:rsidRDefault="009B7420" w:rsidP="009B7420">
      <w:pPr>
        <w:pStyle w:val="Odstavekseznama"/>
        <w:numPr>
          <w:ilvl w:val="0"/>
          <w:numId w:val="24"/>
        </w:numPr>
        <w:spacing w:line="22" w:lineRule="atLeast"/>
        <w:jc w:val="both"/>
      </w:pPr>
      <w:r>
        <w:t xml:space="preserve">pridobitev tega posla ali </w:t>
      </w:r>
    </w:p>
    <w:p w14:paraId="64B74372" w14:textId="77777777" w:rsidR="009B7420" w:rsidRDefault="009B7420" w:rsidP="009B7420">
      <w:pPr>
        <w:pStyle w:val="Odstavekseznama"/>
        <w:numPr>
          <w:ilvl w:val="0"/>
          <w:numId w:val="24"/>
        </w:numPr>
        <w:spacing w:line="22" w:lineRule="atLeast"/>
        <w:jc w:val="both"/>
      </w:pPr>
      <w:r>
        <w:t xml:space="preserve">za sklenitev tega posla pod ugodnejšimi pogoji ali </w:t>
      </w:r>
    </w:p>
    <w:p w14:paraId="65A358E9" w14:textId="77777777" w:rsidR="009B7420" w:rsidRDefault="009B7420" w:rsidP="009B7420">
      <w:pPr>
        <w:pStyle w:val="Odstavekseznama"/>
        <w:numPr>
          <w:ilvl w:val="0"/>
          <w:numId w:val="24"/>
        </w:numPr>
        <w:spacing w:line="22" w:lineRule="atLeast"/>
        <w:jc w:val="both"/>
      </w:pPr>
      <w:r>
        <w:t xml:space="preserve">za opustitev dolžnega nadzora nad izvajanjem pogodbenih obveznosti ali </w:t>
      </w:r>
    </w:p>
    <w:p w14:paraId="4696BD15" w14:textId="77777777" w:rsidR="009B7420" w:rsidRDefault="009B7420" w:rsidP="009B7420">
      <w:pPr>
        <w:pStyle w:val="Odstavekseznama"/>
        <w:numPr>
          <w:ilvl w:val="0"/>
          <w:numId w:val="24"/>
        </w:numPr>
        <w:spacing w:line="22" w:lineRule="atLeast"/>
        <w:jc w:val="both"/>
      </w:pPr>
      <w:r>
        <w:t xml:space="preserve">za drugo ravnanje ali opustitev, s katerim je koncedentu povzročena škoda ali je omogočena pridobitev nedovoljene koristi predstavniku, zastopniku ali posredniku koncedenta, uslužbencu občinske uprave, funkcionarju, predstavniku ali članu politične stranke, koncesionarju ali njenemu predstavniku, zastopniku, posredniku, </w:t>
      </w:r>
    </w:p>
    <w:p w14:paraId="1FE0B1B0" w14:textId="77777777" w:rsidR="009B7420" w:rsidRDefault="009B7420" w:rsidP="009B7420">
      <w:pPr>
        <w:spacing w:line="22" w:lineRule="atLeast"/>
        <w:jc w:val="both"/>
      </w:pPr>
      <w:r>
        <w:t>je ta pogodba nična.</w:t>
      </w:r>
    </w:p>
    <w:p w14:paraId="0A0D655D" w14:textId="77777777" w:rsidR="009B7420" w:rsidRDefault="009B7420" w:rsidP="009B7420">
      <w:pPr>
        <w:spacing w:line="22" w:lineRule="atLeast"/>
      </w:pPr>
    </w:p>
    <w:p w14:paraId="3EF64BA5" w14:textId="77777777" w:rsidR="009B7420" w:rsidRDefault="009B7420" w:rsidP="009B7420">
      <w:pPr>
        <w:spacing w:line="22" w:lineRule="atLeast"/>
        <w:jc w:val="both"/>
      </w:pPr>
      <w:r>
        <w:t>Koncedent bo na podlagi svojih ugotovitev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z veljavnimi predpisi Republike Slovenije.</w:t>
      </w:r>
    </w:p>
    <w:p w14:paraId="09C0CEE3" w14:textId="77777777" w:rsidR="009B7420" w:rsidRDefault="009B7420" w:rsidP="009B7420">
      <w:pPr>
        <w:spacing w:line="22" w:lineRule="atLeast"/>
      </w:pPr>
    </w:p>
    <w:p w14:paraId="44CD9B0E" w14:textId="77777777" w:rsidR="009B7420" w:rsidRPr="004233FE" w:rsidRDefault="009B7420" w:rsidP="006E787B">
      <w:pPr>
        <w:pStyle w:val="Odstavekseznama"/>
        <w:numPr>
          <w:ilvl w:val="0"/>
          <w:numId w:val="28"/>
        </w:numPr>
        <w:spacing w:line="22" w:lineRule="atLeast"/>
        <w:jc w:val="center"/>
        <w:rPr>
          <w:b/>
        </w:rPr>
      </w:pPr>
      <w:r w:rsidRPr="004233FE">
        <w:rPr>
          <w:b/>
        </w:rPr>
        <w:t>člen</w:t>
      </w:r>
    </w:p>
    <w:p w14:paraId="1EC23198" w14:textId="77777777" w:rsidR="009B7420" w:rsidRPr="004233FE" w:rsidRDefault="009B7420" w:rsidP="009B7420">
      <w:pPr>
        <w:spacing w:line="22" w:lineRule="atLeast"/>
        <w:jc w:val="center"/>
        <w:rPr>
          <w:b/>
        </w:rPr>
      </w:pPr>
      <w:r w:rsidRPr="004233FE">
        <w:rPr>
          <w:b/>
        </w:rPr>
        <w:t>SKRBNIKI POGODBE</w:t>
      </w:r>
    </w:p>
    <w:p w14:paraId="1AF54EF7" w14:textId="77777777" w:rsidR="009B7420" w:rsidRDefault="009B7420" w:rsidP="009B7420">
      <w:pPr>
        <w:spacing w:line="22" w:lineRule="atLeast"/>
      </w:pPr>
    </w:p>
    <w:p w14:paraId="4FE31CCA" w14:textId="77777777" w:rsidR="009B7420" w:rsidRDefault="009B7420" w:rsidP="009B7420">
      <w:pPr>
        <w:spacing w:line="22" w:lineRule="atLeast"/>
        <w:jc w:val="both"/>
      </w:pPr>
      <w:r>
        <w:t>Pooblaščeni predstavnik koncedenta, ki nadzoruje izvajanje te pogodbe, je ______________________, ki je hkrati skrbnik pogodbe.</w:t>
      </w:r>
    </w:p>
    <w:p w14:paraId="56D46106" w14:textId="77777777" w:rsidR="009B7420" w:rsidRDefault="009B7420" w:rsidP="009B7420">
      <w:pPr>
        <w:spacing w:line="22" w:lineRule="atLeast"/>
      </w:pPr>
    </w:p>
    <w:p w14:paraId="2C9B15BF" w14:textId="77777777" w:rsidR="009B7420" w:rsidRDefault="009B7420" w:rsidP="009B7420">
      <w:pPr>
        <w:spacing w:line="22" w:lineRule="atLeast"/>
      </w:pPr>
      <w:r>
        <w:t>Pooblaščeni predstavnik koncesionarja, ki je skrbnik te pogodbe je _________________________.</w:t>
      </w:r>
    </w:p>
    <w:p w14:paraId="549E0FCF" w14:textId="77777777" w:rsidR="009B7420" w:rsidRDefault="009B7420" w:rsidP="009B7420">
      <w:pPr>
        <w:spacing w:line="22" w:lineRule="atLeast"/>
      </w:pPr>
    </w:p>
    <w:p w14:paraId="4ED166B8" w14:textId="77777777" w:rsidR="009B7420" w:rsidRDefault="009B7420" w:rsidP="009B7420">
      <w:pPr>
        <w:spacing w:line="22" w:lineRule="atLeast"/>
        <w:jc w:val="both"/>
      </w:pPr>
      <w:r>
        <w:t>Če se v času trajanja pogodbenega razmerja spremeni skrbnik pogodbe, pogodbena stranka o tem, v roku sedmih delovnih dni po njegovi zamenjavi, obvesti drugo pogodbeno stranko. Sprememba skrbnika pogodbe začne veljati z dnem obvestila druge pogodbene stranke, pri čemer za takšno spremembo skrbnika pogodbe ni potrebno skleniti aneksa k pogodbi.</w:t>
      </w:r>
    </w:p>
    <w:p w14:paraId="525E779C" w14:textId="77777777" w:rsidR="009B7420" w:rsidRDefault="009B7420" w:rsidP="009B7420">
      <w:pPr>
        <w:spacing w:line="22" w:lineRule="atLeast"/>
      </w:pPr>
    </w:p>
    <w:p w14:paraId="0D1F828D" w14:textId="77777777" w:rsidR="009B7420" w:rsidRPr="004233FE" w:rsidRDefault="009B7420" w:rsidP="006E787B">
      <w:pPr>
        <w:pStyle w:val="Odstavekseznama"/>
        <w:numPr>
          <w:ilvl w:val="0"/>
          <w:numId w:val="28"/>
        </w:numPr>
        <w:spacing w:line="22" w:lineRule="atLeast"/>
        <w:jc w:val="center"/>
        <w:rPr>
          <w:b/>
        </w:rPr>
      </w:pPr>
      <w:r w:rsidRPr="004233FE">
        <w:rPr>
          <w:b/>
        </w:rPr>
        <w:t>člen</w:t>
      </w:r>
    </w:p>
    <w:p w14:paraId="0CE01DC3" w14:textId="77777777" w:rsidR="009B7420" w:rsidRPr="004233FE" w:rsidRDefault="009B7420" w:rsidP="009B7420">
      <w:pPr>
        <w:spacing w:line="22" w:lineRule="atLeast"/>
        <w:jc w:val="center"/>
        <w:rPr>
          <w:b/>
        </w:rPr>
      </w:pPr>
      <w:r w:rsidRPr="004233FE">
        <w:rPr>
          <w:b/>
        </w:rPr>
        <w:t>REŠEVANJE SPOROV</w:t>
      </w:r>
    </w:p>
    <w:p w14:paraId="0CE280B5" w14:textId="77777777" w:rsidR="009B7420" w:rsidRDefault="009B7420" w:rsidP="009B7420">
      <w:pPr>
        <w:spacing w:line="22" w:lineRule="atLeast"/>
      </w:pPr>
    </w:p>
    <w:p w14:paraId="68706270" w14:textId="77777777" w:rsidR="009B7420" w:rsidRDefault="009B7420" w:rsidP="009B7420">
      <w:pPr>
        <w:spacing w:line="22" w:lineRule="atLeast"/>
      </w:pPr>
      <w:r>
        <w:t>Pogodbeni stranki bosta morebitne spore iz te pogodbe reševali sporazumno. Če to ne bo mogoče, bo spore reševalo pristojno sodišče v Piranu.</w:t>
      </w:r>
    </w:p>
    <w:p w14:paraId="3A7D55DA" w14:textId="77777777" w:rsidR="009B7420" w:rsidRDefault="009B7420" w:rsidP="009B7420">
      <w:pPr>
        <w:spacing w:line="22" w:lineRule="atLeast"/>
      </w:pPr>
      <w:r>
        <w:t xml:space="preserve"> </w:t>
      </w:r>
    </w:p>
    <w:p w14:paraId="1C898CEB" w14:textId="77777777" w:rsidR="009B7420" w:rsidRPr="004233FE" w:rsidRDefault="009B7420" w:rsidP="006E787B">
      <w:pPr>
        <w:pStyle w:val="Odstavekseznama"/>
        <w:numPr>
          <w:ilvl w:val="0"/>
          <w:numId w:val="28"/>
        </w:numPr>
        <w:spacing w:line="22" w:lineRule="atLeast"/>
        <w:jc w:val="center"/>
        <w:rPr>
          <w:b/>
        </w:rPr>
      </w:pPr>
      <w:r w:rsidRPr="004233FE">
        <w:rPr>
          <w:b/>
        </w:rPr>
        <w:t>člen</w:t>
      </w:r>
    </w:p>
    <w:p w14:paraId="63EFC6D8" w14:textId="77777777" w:rsidR="009B7420" w:rsidRPr="004233FE" w:rsidRDefault="009B7420" w:rsidP="009B7420">
      <w:pPr>
        <w:spacing w:line="22" w:lineRule="atLeast"/>
        <w:jc w:val="center"/>
        <w:rPr>
          <w:b/>
        </w:rPr>
      </w:pPr>
      <w:r w:rsidRPr="004233FE">
        <w:rPr>
          <w:b/>
        </w:rPr>
        <w:t>KONČNE DOLOČBE</w:t>
      </w:r>
    </w:p>
    <w:p w14:paraId="00AC4482" w14:textId="77777777" w:rsidR="009B7420" w:rsidRDefault="009B7420" w:rsidP="009B7420">
      <w:pPr>
        <w:spacing w:line="22" w:lineRule="atLeast"/>
      </w:pPr>
    </w:p>
    <w:p w14:paraId="6BCCE240" w14:textId="77777777" w:rsidR="009B7420" w:rsidRDefault="009B7420" w:rsidP="009B7420">
      <w:pPr>
        <w:spacing w:line="22" w:lineRule="atLeast"/>
        <w:jc w:val="both"/>
      </w:pPr>
      <w:r>
        <w:t>Vse morebitne spremembe in dopolnitve bosta pogodbeni stranki uredili z aneksom k tej pogodbi.</w:t>
      </w:r>
    </w:p>
    <w:p w14:paraId="2E10A5D7" w14:textId="77777777" w:rsidR="009B7420" w:rsidRDefault="009B7420" w:rsidP="009B7420">
      <w:pPr>
        <w:spacing w:line="22" w:lineRule="atLeast"/>
        <w:jc w:val="both"/>
      </w:pPr>
    </w:p>
    <w:p w14:paraId="4FB70065" w14:textId="77777777" w:rsidR="009B7420" w:rsidRDefault="009B7420" w:rsidP="009B7420">
      <w:pPr>
        <w:spacing w:line="22" w:lineRule="atLeast"/>
        <w:jc w:val="both"/>
      </w:pPr>
      <w:r>
        <w:t>Pogodba je sklenjena in prične veljati z dnem podpisa obeh pogodbenih strank.</w:t>
      </w:r>
    </w:p>
    <w:p w14:paraId="3A9713FC" w14:textId="77777777" w:rsidR="009B7420" w:rsidRDefault="009B7420" w:rsidP="009B7420">
      <w:pPr>
        <w:spacing w:line="22" w:lineRule="atLeast"/>
        <w:jc w:val="both"/>
      </w:pPr>
    </w:p>
    <w:p w14:paraId="50E67699" w14:textId="77777777" w:rsidR="009B7420" w:rsidRDefault="009B7420" w:rsidP="009B7420">
      <w:pPr>
        <w:spacing w:line="22" w:lineRule="atLeast"/>
        <w:jc w:val="both"/>
      </w:pPr>
      <w:r>
        <w:t>Ta pogodba je sestavljena v 4 (štirih) izvodih, od katerih dobi koncesionar 1 (en) izvod, koncedent 1 (en) izvod, Ministrstvo za zdravje 1 (en) izvod in ZZZS 1 (en) izvod.</w:t>
      </w:r>
    </w:p>
    <w:p w14:paraId="3460B36F" w14:textId="77777777" w:rsidR="009B7420" w:rsidRDefault="009B7420" w:rsidP="009B7420">
      <w:pPr>
        <w:spacing w:line="22" w:lineRule="atLeast"/>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787"/>
        <w:gridCol w:w="3255"/>
      </w:tblGrid>
      <w:tr w:rsidR="009B7420" w14:paraId="4CCDC98A" w14:textId="77777777" w:rsidTr="009B7420">
        <w:tc>
          <w:tcPr>
            <w:tcW w:w="3020" w:type="dxa"/>
          </w:tcPr>
          <w:p w14:paraId="7CD079B8" w14:textId="77777777" w:rsidR="009B7420" w:rsidRDefault="009B7420" w:rsidP="009B7420">
            <w:pPr>
              <w:spacing w:line="22" w:lineRule="atLeast"/>
            </w:pPr>
            <w:r>
              <w:lastRenderedPageBreak/>
              <w:t>Številka pogodbe:</w:t>
            </w:r>
          </w:p>
          <w:p w14:paraId="64DA8439" w14:textId="77777777" w:rsidR="009B7420" w:rsidRDefault="009B7420" w:rsidP="009B7420">
            <w:pPr>
              <w:spacing w:line="22" w:lineRule="atLeast"/>
            </w:pPr>
            <w:r>
              <w:t>Datum:</w:t>
            </w:r>
          </w:p>
          <w:p w14:paraId="2E0F6CA1" w14:textId="77777777" w:rsidR="009B7420" w:rsidRDefault="009B7420" w:rsidP="009B7420">
            <w:pPr>
              <w:spacing w:line="22" w:lineRule="atLeast"/>
            </w:pPr>
          </w:p>
        </w:tc>
        <w:tc>
          <w:tcPr>
            <w:tcW w:w="2787" w:type="dxa"/>
          </w:tcPr>
          <w:p w14:paraId="20C721E0" w14:textId="77777777" w:rsidR="009B7420" w:rsidRDefault="009B7420" w:rsidP="009B7420">
            <w:pPr>
              <w:spacing w:line="22" w:lineRule="atLeast"/>
            </w:pPr>
          </w:p>
        </w:tc>
        <w:tc>
          <w:tcPr>
            <w:tcW w:w="3255" w:type="dxa"/>
          </w:tcPr>
          <w:p w14:paraId="126B497F" w14:textId="77777777" w:rsidR="009B7420" w:rsidRDefault="009B7420" w:rsidP="009B7420">
            <w:pPr>
              <w:spacing w:line="22" w:lineRule="atLeast"/>
            </w:pPr>
            <w:r>
              <w:t>Številka pogodbe:</w:t>
            </w:r>
          </w:p>
          <w:p w14:paraId="38EF4CAD" w14:textId="77777777" w:rsidR="009B7420" w:rsidRDefault="009B7420" w:rsidP="009B7420">
            <w:pPr>
              <w:spacing w:line="22" w:lineRule="atLeast"/>
            </w:pPr>
            <w:r>
              <w:t>Datum:</w:t>
            </w:r>
          </w:p>
          <w:p w14:paraId="4F5D63E3" w14:textId="77777777" w:rsidR="009B7420" w:rsidRDefault="009B7420" w:rsidP="009B7420">
            <w:pPr>
              <w:spacing w:line="22" w:lineRule="atLeast"/>
            </w:pPr>
          </w:p>
        </w:tc>
      </w:tr>
      <w:tr w:rsidR="009B7420" w14:paraId="6708649C" w14:textId="77777777" w:rsidTr="009B7420">
        <w:tc>
          <w:tcPr>
            <w:tcW w:w="3020" w:type="dxa"/>
          </w:tcPr>
          <w:p w14:paraId="0DB99751" w14:textId="77777777" w:rsidR="009B7420" w:rsidRDefault="009B7420" w:rsidP="009B7420">
            <w:pPr>
              <w:spacing w:line="22" w:lineRule="atLeast"/>
              <w:jc w:val="center"/>
            </w:pPr>
            <w:r w:rsidRPr="004233FE">
              <w:rPr>
                <w:b/>
              </w:rPr>
              <w:t>KONCESIONAR</w:t>
            </w:r>
          </w:p>
        </w:tc>
        <w:tc>
          <w:tcPr>
            <w:tcW w:w="2787" w:type="dxa"/>
          </w:tcPr>
          <w:p w14:paraId="23EEAC49" w14:textId="77777777" w:rsidR="009B7420" w:rsidRDefault="009B7420" w:rsidP="009B7420">
            <w:pPr>
              <w:spacing w:line="22" w:lineRule="atLeast"/>
            </w:pPr>
          </w:p>
        </w:tc>
        <w:tc>
          <w:tcPr>
            <w:tcW w:w="3255" w:type="dxa"/>
          </w:tcPr>
          <w:p w14:paraId="1654264B" w14:textId="77777777" w:rsidR="009B7420" w:rsidRPr="004233FE" w:rsidRDefault="009B7420" w:rsidP="009B7420">
            <w:pPr>
              <w:spacing w:line="22" w:lineRule="atLeast"/>
              <w:jc w:val="center"/>
              <w:rPr>
                <w:b/>
              </w:rPr>
            </w:pPr>
            <w:r w:rsidRPr="004233FE">
              <w:rPr>
                <w:b/>
              </w:rPr>
              <w:t>OBČINA PIRAN</w:t>
            </w:r>
          </w:p>
          <w:p w14:paraId="354DC072" w14:textId="77777777" w:rsidR="009B7420" w:rsidRDefault="009B7420" w:rsidP="009B7420">
            <w:pPr>
              <w:spacing w:line="22" w:lineRule="atLeast"/>
              <w:jc w:val="center"/>
            </w:pPr>
            <w:r>
              <w:t>Župan</w:t>
            </w:r>
          </w:p>
          <w:p w14:paraId="02DCADE9" w14:textId="77777777" w:rsidR="009B7420" w:rsidRDefault="009B7420" w:rsidP="009B7420">
            <w:pPr>
              <w:spacing w:line="22" w:lineRule="atLeast"/>
              <w:jc w:val="center"/>
            </w:pPr>
            <w:r>
              <w:t>Andrej Korenika</w:t>
            </w:r>
          </w:p>
        </w:tc>
      </w:tr>
    </w:tbl>
    <w:p w14:paraId="4808B1E1" w14:textId="77777777" w:rsidR="00E410A2" w:rsidRPr="00E410A2" w:rsidRDefault="00E410A2" w:rsidP="00EC48A1"/>
    <w:sectPr w:rsidR="00E410A2" w:rsidRPr="00E410A2" w:rsidSect="000655EC">
      <w:headerReference w:type="default" r:id="rId13"/>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88B95" w14:textId="77777777" w:rsidR="00DC32EF" w:rsidRDefault="00DC32EF" w:rsidP="00981FFF">
      <w:pPr>
        <w:spacing w:line="240" w:lineRule="auto"/>
      </w:pPr>
      <w:r>
        <w:separator/>
      </w:r>
    </w:p>
  </w:endnote>
  <w:endnote w:type="continuationSeparator" w:id="0">
    <w:p w14:paraId="35E58C84" w14:textId="77777777" w:rsidR="00DC32EF" w:rsidRDefault="00DC32EF" w:rsidP="00981F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CFC4" w14:textId="77777777" w:rsidR="003441C6" w:rsidRDefault="003441C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2EC64" w14:textId="77777777" w:rsidR="00DC32EF" w:rsidRDefault="00DC32EF" w:rsidP="00981FFF">
      <w:pPr>
        <w:spacing w:line="240" w:lineRule="auto"/>
      </w:pPr>
      <w:r>
        <w:separator/>
      </w:r>
    </w:p>
  </w:footnote>
  <w:footnote w:type="continuationSeparator" w:id="0">
    <w:p w14:paraId="78CFF951" w14:textId="77777777" w:rsidR="00DC32EF" w:rsidRDefault="00DC32EF" w:rsidP="00981FFF">
      <w:pPr>
        <w:spacing w:line="240" w:lineRule="auto"/>
      </w:pPr>
      <w:r>
        <w:continuationSeparator/>
      </w:r>
    </w:p>
  </w:footnote>
  <w:footnote w:id="1">
    <w:p w14:paraId="40115917" w14:textId="1008D693" w:rsidR="00FA121E" w:rsidRDefault="00FA121E">
      <w:pPr>
        <w:pStyle w:val="Sprotnaopomba-besedilo"/>
      </w:pPr>
      <w:r>
        <w:rPr>
          <w:rStyle w:val="Sprotnaopomba-sklic"/>
        </w:rPr>
        <w:footnoteRef/>
      </w:r>
      <w:r>
        <w:t xml:space="preserve"> V času objave javnega razpisa velja šifrant, verzija </w:t>
      </w:r>
      <w:r w:rsidR="00D87578">
        <w:t>18.1</w:t>
      </w:r>
      <w:r>
        <w:t>, ki je dostopen na spletni strani NIJZ: &lt;</w:t>
      </w:r>
      <w:r w:rsidR="00D87578">
        <w:t xml:space="preserve"> </w:t>
      </w:r>
      <w:r w:rsidR="00D87578" w:rsidRPr="00D87578">
        <w:t>https://nijz.si/podatki/klasifikacije-in-sifranti/sifrant-vrst-zdravstvenih-storitev-vzs/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5DDDC" w14:textId="23AD73BD" w:rsidR="003441C6" w:rsidRPr="007B24A3" w:rsidRDefault="003441C6" w:rsidP="007B24A3">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DEFA2" w14:textId="3A33458F" w:rsidR="003441C6" w:rsidRPr="003A55F4" w:rsidRDefault="003441C6" w:rsidP="003A55F4">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7A6BF" w14:textId="25E19C19" w:rsidR="00900C0B" w:rsidRPr="001D72A0" w:rsidRDefault="00900C0B" w:rsidP="001D72A0">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8DA5E" w14:textId="278037C0" w:rsidR="003441C6" w:rsidRPr="001D72A0" w:rsidRDefault="003441C6" w:rsidP="001D72A0">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AEE7F" w14:textId="70189D07" w:rsidR="003441C6" w:rsidRPr="00D133E8" w:rsidRDefault="003441C6" w:rsidP="00D133E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B6FA2"/>
    <w:multiLevelType w:val="hybridMultilevel"/>
    <w:tmpl w:val="DBD04454"/>
    <w:lvl w:ilvl="0" w:tplc="91DE60EC">
      <w:numFmt w:val="bullet"/>
      <w:lvlText w:val="-"/>
      <w:lvlJc w:val="left"/>
      <w:pPr>
        <w:ind w:left="1068"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 w15:restartNumberingAfterBreak="0">
    <w:nsid w:val="125A4731"/>
    <w:multiLevelType w:val="hybridMultilevel"/>
    <w:tmpl w:val="03A07D4C"/>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5C71E41"/>
    <w:multiLevelType w:val="hybridMultilevel"/>
    <w:tmpl w:val="A7A4B978"/>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61B3DD3"/>
    <w:multiLevelType w:val="hybridMultilevel"/>
    <w:tmpl w:val="D3FCE5C6"/>
    <w:lvl w:ilvl="0" w:tplc="92AEBF0C">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6C52FF6"/>
    <w:multiLevelType w:val="hybridMultilevel"/>
    <w:tmpl w:val="78468C16"/>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FB352C2"/>
    <w:multiLevelType w:val="hybridMultilevel"/>
    <w:tmpl w:val="79C883B4"/>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0773495"/>
    <w:multiLevelType w:val="hybridMultilevel"/>
    <w:tmpl w:val="A48068E6"/>
    <w:lvl w:ilvl="0" w:tplc="04240011">
      <w:start w:val="1"/>
      <w:numFmt w:val="decimal"/>
      <w:lvlText w:val="%1)"/>
      <w:lvlJc w:val="left"/>
      <w:pPr>
        <w:ind w:left="720" w:hanging="360"/>
      </w:pPr>
      <w:rPr>
        <w:rFonts w:hint="default"/>
        <w:w w:val="100"/>
        <w:sz w:val="23"/>
        <w:szCs w:val="23"/>
        <w:lang w:val="sl-SI"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1B600CF"/>
    <w:multiLevelType w:val="hybridMultilevel"/>
    <w:tmpl w:val="52FC1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1FE51EF"/>
    <w:multiLevelType w:val="hybridMultilevel"/>
    <w:tmpl w:val="D7DCA51C"/>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8AF725C"/>
    <w:multiLevelType w:val="hybridMultilevel"/>
    <w:tmpl w:val="111E16AC"/>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D40232D"/>
    <w:multiLevelType w:val="hybridMultilevel"/>
    <w:tmpl w:val="3162DA10"/>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E85636A"/>
    <w:multiLevelType w:val="hybridMultilevel"/>
    <w:tmpl w:val="5622C3BC"/>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EA2297C"/>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EB46D05"/>
    <w:multiLevelType w:val="hybridMultilevel"/>
    <w:tmpl w:val="757C923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25C37BA"/>
    <w:multiLevelType w:val="multilevel"/>
    <w:tmpl w:val="9176D176"/>
    <w:lvl w:ilvl="0">
      <w:start w:val="7"/>
      <w:numFmt w:val="decimal"/>
      <w:lvlText w:val="%1"/>
      <w:lvlJc w:val="left"/>
      <w:pPr>
        <w:ind w:left="1401" w:hanging="456"/>
      </w:pPr>
      <w:rPr>
        <w:rFonts w:hint="default"/>
        <w:lang w:val="sl-SI" w:eastAsia="en-US" w:bidi="ar-SA"/>
      </w:rPr>
    </w:lvl>
    <w:lvl w:ilvl="1">
      <w:start w:val="10"/>
      <w:numFmt w:val="decimal"/>
      <w:lvlText w:val="%1.%2"/>
      <w:lvlJc w:val="left"/>
      <w:pPr>
        <w:ind w:left="1401" w:hanging="456"/>
      </w:pPr>
      <w:rPr>
        <w:rFonts w:ascii="Trebuchet MS" w:eastAsia="Trebuchet MS" w:hAnsi="Trebuchet MS" w:cs="Trebuchet MS" w:hint="default"/>
        <w:spacing w:val="-3"/>
        <w:w w:val="88"/>
        <w:sz w:val="21"/>
        <w:szCs w:val="21"/>
        <w:lang w:val="sl-SI" w:eastAsia="en-US" w:bidi="ar-SA"/>
      </w:rPr>
    </w:lvl>
    <w:lvl w:ilvl="2">
      <w:numFmt w:val="bullet"/>
      <w:lvlText w:val="•"/>
      <w:lvlJc w:val="left"/>
      <w:pPr>
        <w:ind w:left="3247" w:hanging="456"/>
      </w:pPr>
      <w:rPr>
        <w:rFonts w:hint="default"/>
        <w:lang w:val="sl-SI" w:eastAsia="en-US" w:bidi="ar-SA"/>
      </w:rPr>
    </w:lvl>
    <w:lvl w:ilvl="3">
      <w:numFmt w:val="bullet"/>
      <w:lvlText w:val="•"/>
      <w:lvlJc w:val="left"/>
      <w:pPr>
        <w:ind w:left="4171" w:hanging="456"/>
      </w:pPr>
      <w:rPr>
        <w:rFonts w:hint="default"/>
        <w:lang w:val="sl-SI" w:eastAsia="en-US" w:bidi="ar-SA"/>
      </w:rPr>
    </w:lvl>
    <w:lvl w:ilvl="4">
      <w:numFmt w:val="bullet"/>
      <w:lvlText w:val="•"/>
      <w:lvlJc w:val="left"/>
      <w:pPr>
        <w:ind w:left="5095" w:hanging="456"/>
      </w:pPr>
      <w:rPr>
        <w:rFonts w:hint="default"/>
        <w:lang w:val="sl-SI" w:eastAsia="en-US" w:bidi="ar-SA"/>
      </w:rPr>
    </w:lvl>
    <w:lvl w:ilvl="5">
      <w:numFmt w:val="bullet"/>
      <w:lvlText w:val="•"/>
      <w:lvlJc w:val="left"/>
      <w:pPr>
        <w:ind w:left="6019" w:hanging="456"/>
      </w:pPr>
      <w:rPr>
        <w:rFonts w:hint="default"/>
        <w:lang w:val="sl-SI" w:eastAsia="en-US" w:bidi="ar-SA"/>
      </w:rPr>
    </w:lvl>
    <w:lvl w:ilvl="6">
      <w:numFmt w:val="bullet"/>
      <w:lvlText w:val="•"/>
      <w:lvlJc w:val="left"/>
      <w:pPr>
        <w:ind w:left="6943" w:hanging="456"/>
      </w:pPr>
      <w:rPr>
        <w:rFonts w:hint="default"/>
        <w:lang w:val="sl-SI" w:eastAsia="en-US" w:bidi="ar-SA"/>
      </w:rPr>
    </w:lvl>
    <w:lvl w:ilvl="7">
      <w:numFmt w:val="bullet"/>
      <w:lvlText w:val="•"/>
      <w:lvlJc w:val="left"/>
      <w:pPr>
        <w:ind w:left="7867" w:hanging="456"/>
      </w:pPr>
      <w:rPr>
        <w:rFonts w:hint="default"/>
        <w:lang w:val="sl-SI" w:eastAsia="en-US" w:bidi="ar-SA"/>
      </w:rPr>
    </w:lvl>
    <w:lvl w:ilvl="8">
      <w:numFmt w:val="bullet"/>
      <w:lvlText w:val="•"/>
      <w:lvlJc w:val="left"/>
      <w:pPr>
        <w:ind w:left="8791" w:hanging="456"/>
      </w:pPr>
      <w:rPr>
        <w:rFonts w:hint="default"/>
        <w:lang w:val="sl-SI" w:eastAsia="en-US" w:bidi="ar-SA"/>
      </w:rPr>
    </w:lvl>
  </w:abstractNum>
  <w:abstractNum w:abstractNumId="15" w15:restartNumberingAfterBreak="0">
    <w:nsid w:val="36E52B6D"/>
    <w:multiLevelType w:val="hybridMultilevel"/>
    <w:tmpl w:val="0B96B38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BD34FE7"/>
    <w:multiLevelType w:val="hybridMultilevel"/>
    <w:tmpl w:val="4DFE768A"/>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E1C75D8"/>
    <w:multiLevelType w:val="hybridMultilevel"/>
    <w:tmpl w:val="3CD8AD5C"/>
    <w:lvl w:ilvl="0" w:tplc="03CC143A">
      <w:numFmt w:val="bullet"/>
      <w:lvlText w:val="­"/>
      <w:lvlJc w:val="left"/>
      <w:pPr>
        <w:ind w:left="720" w:hanging="360"/>
      </w:pPr>
      <w:rPr>
        <w:rFonts w:ascii="Calibri" w:eastAsiaTheme="minorHAns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7C46AC7"/>
    <w:multiLevelType w:val="multilevel"/>
    <w:tmpl w:val="9176D176"/>
    <w:lvl w:ilvl="0">
      <w:start w:val="7"/>
      <w:numFmt w:val="decimal"/>
      <w:lvlText w:val="%1"/>
      <w:lvlJc w:val="left"/>
      <w:pPr>
        <w:ind w:left="1401" w:hanging="456"/>
      </w:pPr>
      <w:rPr>
        <w:rFonts w:hint="default"/>
        <w:lang w:val="sl-SI" w:eastAsia="en-US" w:bidi="ar-SA"/>
      </w:rPr>
    </w:lvl>
    <w:lvl w:ilvl="1">
      <w:start w:val="10"/>
      <w:numFmt w:val="decimal"/>
      <w:lvlText w:val="%1.%2"/>
      <w:lvlJc w:val="left"/>
      <w:pPr>
        <w:ind w:left="1401" w:hanging="456"/>
      </w:pPr>
      <w:rPr>
        <w:rFonts w:ascii="Trebuchet MS" w:eastAsia="Trebuchet MS" w:hAnsi="Trebuchet MS" w:cs="Trebuchet MS" w:hint="default"/>
        <w:spacing w:val="-3"/>
        <w:w w:val="88"/>
        <w:sz w:val="21"/>
        <w:szCs w:val="21"/>
        <w:lang w:val="sl-SI" w:eastAsia="en-US" w:bidi="ar-SA"/>
      </w:rPr>
    </w:lvl>
    <w:lvl w:ilvl="2">
      <w:numFmt w:val="bullet"/>
      <w:lvlText w:val="•"/>
      <w:lvlJc w:val="left"/>
      <w:pPr>
        <w:ind w:left="3247" w:hanging="456"/>
      </w:pPr>
      <w:rPr>
        <w:rFonts w:hint="default"/>
        <w:lang w:val="sl-SI" w:eastAsia="en-US" w:bidi="ar-SA"/>
      </w:rPr>
    </w:lvl>
    <w:lvl w:ilvl="3">
      <w:numFmt w:val="bullet"/>
      <w:lvlText w:val="•"/>
      <w:lvlJc w:val="left"/>
      <w:pPr>
        <w:ind w:left="4171" w:hanging="456"/>
      </w:pPr>
      <w:rPr>
        <w:rFonts w:hint="default"/>
        <w:lang w:val="sl-SI" w:eastAsia="en-US" w:bidi="ar-SA"/>
      </w:rPr>
    </w:lvl>
    <w:lvl w:ilvl="4">
      <w:numFmt w:val="bullet"/>
      <w:lvlText w:val="•"/>
      <w:lvlJc w:val="left"/>
      <w:pPr>
        <w:ind w:left="5095" w:hanging="456"/>
      </w:pPr>
      <w:rPr>
        <w:rFonts w:hint="default"/>
        <w:lang w:val="sl-SI" w:eastAsia="en-US" w:bidi="ar-SA"/>
      </w:rPr>
    </w:lvl>
    <w:lvl w:ilvl="5">
      <w:numFmt w:val="bullet"/>
      <w:lvlText w:val="•"/>
      <w:lvlJc w:val="left"/>
      <w:pPr>
        <w:ind w:left="6019" w:hanging="456"/>
      </w:pPr>
      <w:rPr>
        <w:rFonts w:hint="default"/>
        <w:lang w:val="sl-SI" w:eastAsia="en-US" w:bidi="ar-SA"/>
      </w:rPr>
    </w:lvl>
    <w:lvl w:ilvl="6">
      <w:numFmt w:val="bullet"/>
      <w:lvlText w:val="•"/>
      <w:lvlJc w:val="left"/>
      <w:pPr>
        <w:ind w:left="6943" w:hanging="456"/>
      </w:pPr>
      <w:rPr>
        <w:rFonts w:hint="default"/>
        <w:lang w:val="sl-SI" w:eastAsia="en-US" w:bidi="ar-SA"/>
      </w:rPr>
    </w:lvl>
    <w:lvl w:ilvl="7">
      <w:numFmt w:val="bullet"/>
      <w:lvlText w:val="•"/>
      <w:lvlJc w:val="left"/>
      <w:pPr>
        <w:ind w:left="7867" w:hanging="456"/>
      </w:pPr>
      <w:rPr>
        <w:rFonts w:hint="default"/>
        <w:lang w:val="sl-SI" w:eastAsia="en-US" w:bidi="ar-SA"/>
      </w:rPr>
    </w:lvl>
    <w:lvl w:ilvl="8">
      <w:numFmt w:val="bullet"/>
      <w:lvlText w:val="•"/>
      <w:lvlJc w:val="left"/>
      <w:pPr>
        <w:ind w:left="8791" w:hanging="456"/>
      </w:pPr>
      <w:rPr>
        <w:rFonts w:hint="default"/>
        <w:lang w:val="sl-SI" w:eastAsia="en-US" w:bidi="ar-SA"/>
      </w:rPr>
    </w:lvl>
  </w:abstractNum>
  <w:abstractNum w:abstractNumId="19" w15:restartNumberingAfterBreak="0">
    <w:nsid w:val="4C01042E"/>
    <w:multiLevelType w:val="hybridMultilevel"/>
    <w:tmpl w:val="F6A0DA98"/>
    <w:lvl w:ilvl="0" w:tplc="099602C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D895893"/>
    <w:multiLevelType w:val="hybridMultilevel"/>
    <w:tmpl w:val="8446E4B0"/>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5E57E3E"/>
    <w:multiLevelType w:val="hybridMultilevel"/>
    <w:tmpl w:val="74323616"/>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90F6CB4"/>
    <w:multiLevelType w:val="hybridMultilevel"/>
    <w:tmpl w:val="36326F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C986CBF"/>
    <w:multiLevelType w:val="hybridMultilevel"/>
    <w:tmpl w:val="598853B6"/>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DC45F9F"/>
    <w:multiLevelType w:val="hybridMultilevel"/>
    <w:tmpl w:val="FCE8EBE8"/>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2884EDC"/>
    <w:multiLevelType w:val="hybridMultilevel"/>
    <w:tmpl w:val="0FFEE97C"/>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505429E"/>
    <w:multiLevelType w:val="multilevel"/>
    <w:tmpl w:val="9176D176"/>
    <w:lvl w:ilvl="0">
      <w:start w:val="7"/>
      <w:numFmt w:val="decimal"/>
      <w:lvlText w:val="%1"/>
      <w:lvlJc w:val="left"/>
      <w:pPr>
        <w:ind w:left="1401" w:hanging="456"/>
      </w:pPr>
      <w:rPr>
        <w:rFonts w:hint="default"/>
        <w:lang w:val="sl-SI" w:eastAsia="en-US" w:bidi="ar-SA"/>
      </w:rPr>
    </w:lvl>
    <w:lvl w:ilvl="1">
      <w:start w:val="10"/>
      <w:numFmt w:val="decimal"/>
      <w:lvlText w:val="%1.%2"/>
      <w:lvlJc w:val="left"/>
      <w:pPr>
        <w:ind w:left="1401" w:hanging="456"/>
      </w:pPr>
      <w:rPr>
        <w:rFonts w:ascii="Trebuchet MS" w:eastAsia="Trebuchet MS" w:hAnsi="Trebuchet MS" w:cs="Trebuchet MS" w:hint="default"/>
        <w:spacing w:val="-3"/>
        <w:w w:val="88"/>
        <w:sz w:val="21"/>
        <w:szCs w:val="21"/>
        <w:lang w:val="sl-SI" w:eastAsia="en-US" w:bidi="ar-SA"/>
      </w:rPr>
    </w:lvl>
    <w:lvl w:ilvl="2">
      <w:numFmt w:val="bullet"/>
      <w:lvlText w:val="•"/>
      <w:lvlJc w:val="left"/>
      <w:pPr>
        <w:ind w:left="3247" w:hanging="456"/>
      </w:pPr>
      <w:rPr>
        <w:rFonts w:hint="default"/>
        <w:lang w:val="sl-SI" w:eastAsia="en-US" w:bidi="ar-SA"/>
      </w:rPr>
    </w:lvl>
    <w:lvl w:ilvl="3">
      <w:numFmt w:val="bullet"/>
      <w:lvlText w:val="•"/>
      <w:lvlJc w:val="left"/>
      <w:pPr>
        <w:ind w:left="4171" w:hanging="456"/>
      </w:pPr>
      <w:rPr>
        <w:rFonts w:hint="default"/>
        <w:lang w:val="sl-SI" w:eastAsia="en-US" w:bidi="ar-SA"/>
      </w:rPr>
    </w:lvl>
    <w:lvl w:ilvl="4">
      <w:numFmt w:val="bullet"/>
      <w:lvlText w:val="•"/>
      <w:lvlJc w:val="left"/>
      <w:pPr>
        <w:ind w:left="5095" w:hanging="456"/>
      </w:pPr>
      <w:rPr>
        <w:rFonts w:hint="default"/>
        <w:lang w:val="sl-SI" w:eastAsia="en-US" w:bidi="ar-SA"/>
      </w:rPr>
    </w:lvl>
    <w:lvl w:ilvl="5">
      <w:numFmt w:val="bullet"/>
      <w:lvlText w:val="•"/>
      <w:lvlJc w:val="left"/>
      <w:pPr>
        <w:ind w:left="6019" w:hanging="456"/>
      </w:pPr>
      <w:rPr>
        <w:rFonts w:hint="default"/>
        <w:lang w:val="sl-SI" w:eastAsia="en-US" w:bidi="ar-SA"/>
      </w:rPr>
    </w:lvl>
    <w:lvl w:ilvl="6">
      <w:numFmt w:val="bullet"/>
      <w:lvlText w:val="•"/>
      <w:lvlJc w:val="left"/>
      <w:pPr>
        <w:ind w:left="6943" w:hanging="456"/>
      </w:pPr>
      <w:rPr>
        <w:rFonts w:hint="default"/>
        <w:lang w:val="sl-SI" w:eastAsia="en-US" w:bidi="ar-SA"/>
      </w:rPr>
    </w:lvl>
    <w:lvl w:ilvl="7">
      <w:numFmt w:val="bullet"/>
      <w:lvlText w:val="•"/>
      <w:lvlJc w:val="left"/>
      <w:pPr>
        <w:ind w:left="7867" w:hanging="456"/>
      </w:pPr>
      <w:rPr>
        <w:rFonts w:hint="default"/>
        <w:lang w:val="sl-SI" w:eastAsia="en-US" w:bidi="ar-SA"/>
      </w:rPr>
    </w:lvl>
    <w:lvl w:ilvl="8">
      <w:numFmt w:val="bullet"/>
      <w:lvlText w:val="•"/>
      <w:lvlJc w:val="left"/>
      <w:pPr>
        <w:ind w:left="8791" w:hanging="456"/>
      </w:pPr>
      <w:rPr>
        <w:rFonts w:hint="default"/>
        <w:lang w:val="sl-SI" w:eastAsia="en-US" w:bidi="ar-SA"/>
      </w:rPr>
    </w:lvl>
  </w:abstractNum>
  <w:abstractNum w:abstractNumId="27" w15:restartNumberingAfterBreak="0">
    <w:nsid w:val="697F6F6C"/>
    <w:multiLevelType w:val="hybridMultilevel"/>
    <w:tmpl w:val="3D38093C"/>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A297ADC"/>
    <w:multiLevelType w:val="hybridMultilevel"/>
    <w:tmpl w:val="5DBEC906"/>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D801637"/>
    <w:multiLevelType w:val="hybridMultilevel"/>
    <w:tmpl w:val="ED14A9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59100AB"/>
    <w:multiLevelType w:val="hybridMultilevel"/>
    <w:tmpl w:val="0A387316"/>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72804D2"/>
    <w:multiLevelType w:val="hybridMultilevel"/>
    <w:tmpl w:val="B3DC90AE"/>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031100207">
    <w:abstractNumId w:val="1"/>
  </w:num>
  <w:num w:numId="2" w16cid:durableId="1550267570">
    <w:abstractNumId w:val="25"/>
  </w:num>
  <w:num w:numId="3" w16cid:durableId="422141262">
    <w:abstractNumId w:val="11"/>
  </w:num>
  <w:num w:numId="4" w16cid:durableId="1238827598">
    <w:abstractNumId w:val="29"/>
  </w:num>
  <w:num w:numId="5" w16cid:durableId="100343941">
    <w:abstractNumId w:val="10"/>
  </w:num>
  <w:num w:numId="6" w16cid:durableId="1566185340">
    <w:abstractNumId w:val="24"/>
  </w:num>
  <w:num w:numId="7" w16cid:durableId="1198353076">
    <w:abstractNumId w:val="13"/>
  </w:num>
  <w:num w:numId="8" w16cid:durableId="932208482">
    <w:abstractNumId w:val="12"/>
  </w:num>
  <w:num w:numId="9" w16cid:durableId="1039427994">
    <w:abstractNumId w:val="14"/>
  </w:num>
  <w:num w:numId="10" w16cid:durableId="930939164">
    <w:abstractNumId w:val="26"/>
  </w:num>
  <w:num w:numId="11" w16cid:durableId="94715874">
    <w:abstractNumId w:val="16"/>
  </w:num>
  <w:num w:numId="12" w16cid:durableId="1826122352">
    <w:abstractNumId w:val="4"/>
  </w:num>
  <w:num w:numId="13" w16cid:durableId="1951429306">
    <w:abstractNumId w:val="2"/>
  </w:num>
  <w:num w:numId="14" w16cid:durableId="1665474930">
    <w:abstractNumId w:val="31"/>
  </w:num>
  <w:num w:numId="15" w16cid:durableId="2080982350">
    <w:abstractNumId w:val="28"/>
  </w:num>
  <w:num w:numId="16" w16cid:durableId="1175071028">
    <w:abstractNumId w:val="18"/>
  </w:num>
  <w:num w:numId="17" w16cid:durableId="1471822372">
    <w:abstractNumId w:val="0"/>
  </w:num>
  <w:num w:numId="18" w16cid:durableId="1638759575">
    <w:abstractNumId w:val="23"/>
  </w:num>
  <w:num w:numId="19" w16cid:durableId="492568788">
    <w:abstractNumId w:val="8"/>
  </w:num>
  <w:num w:numId="20" w16cid:durableId="913584312">
    <w:abstractNumId w:val="15"/>
  </w:num>
  <w:num w:numId="21" w16cid:durableId="624194862">
    <w:abstractNumId w:val="9"/>
  </w:num>
  <w:num w:numId="22" w16cid:durableId="1655450619">
    <w:abstractNumId w:val="21"/>
  </w:num>
  <w:num w:numId="23" w16cid:durableId="1667247382">
    <w:abstractNumId w:val="27"/>
  </w:num>
  <w:num w:numId="24" w16cid:durableId="227427352">
    <w:abstractNumId w:val="30"/>
  </w:num>
  <w:num w:numId="25" w16cid:durableId="340622467">
    <w:abstractNumId w:val="5"/>
  </w:num>
  <w:num w:numId="26" w16cid:durableId="578099699">
    <w:abstractNumId w:val="20"/>
  </w:num>
  <w:num w:numId="27" w16cid:durableId="164055050">
    <w:abstractNumId w:val="19"/>
  </w:num>
  <w:num w:numId="28" w16cid:durableId="1386637438">
    <w:abstractNumId w:val="7"/>
  </w:num>
  <w:num w:numId="29" w16cid:durableId="1977102184">
    <w:abstractNumId w:val="6"/>
  </w:num>
  <w:num w:numId="30" w16cid:durableId="229006884">
    <w:abstractNumId w:val="22"/>
  </w:num>
  <w:num w:numId="31" w16cid:durableId="46757407">
    <w:abstractNumId w:val="3"/>
  </w:num>
  <w:num w:numId="32" w16cid:durableId="671956897">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ina pekolj">
    <w15:presenceInfo w15:providerId="AD" w15:userId="S::nina.pekolj@apvp.si::e21451b6-554c-473b-aaf8-fb33571bee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FFF"/>
    <w:rsid w:val="00014267"/>
    <w:rsid w:val="000249F0"/>
    <w:rsid w:val="00031DDE"/>
    <w:rsid w:val="000368AC"/>
    <w:rsid w:val="000655EC"/>
    <w:rsid w:val="000667C0"/>
    <w:rsid w:val="0008358D"/>
    <w:rsid w:val="0008751F"/>
    <w:rsid w:val="000909D3"/>
    <w:rsid w:val="000A2C60"/>
    <w:rsid w:val="000A3D5F"/>
    <w:rsid w:val="000A63C7"/>
    <w:rsid w:val="000A7474"/>
    <w:rsid w:val="000A7748"/>
    <w:rsid w:val="000B0297"/>
    <w:rsid w:val="000C1B2C"/>
    <w:rsid w:val="000C5859"/>
    <w:rsid w:val="000D13BE"/>
    <w:rsid w:val="000D315C"/>
    <w:rsid w:val="000D3FAE"/>
    <w:rsid w:val="000D743E"/>
    <w:rsid w:val="000E2E4D"/>
    <w:rsid w:val="000F6EE7"/>
    <w:rsid w:val="00101750"/>
    <w:rsid w:val="001042EF"/>
    <w:rsid w:val="00106779"/>
    <w:rsid w:val="00123039"/>
    <w:rsid w:val="00130D93"/>
    <w:rsid w:val="001320BB"/>
    <w:rsid w:val="001323D1"/>
    <w:rsid w:val="0013253E"/>
    <w:rsid w:val="001448E6"/>
    <w:rsid w:val="00147890"/>
    <w:rsid w:val="00160418"/>
    <w:rsid w:val="00166EAE"/>
    <w:rsid w:val="001823CC"/>
    <w:rsid w:val="00191C7E"/>
    <w:rsid w:val="001D3629"/>
    <w:rsid w:val="001D6696"/>
    <w:rsid w:val="001D72A0"/>
    <w:rsid w:val="001F3CE0"/>
    <w:rsid w:val="00215371"/>
    <w:rsid w:val="00221363"/>
    <w:rsid w:val="002344D2"/>
    <w:rsid w:val="002347B3"/>
    <w:rsid w:val="002415BA"/>
    <w:rsid w:val="00242478"/>
    <w:rsid w:val="00247CD2"/>
    <w:rsid w:val="0026264D"/>
    <w:rsid w:val="00265FEF"/>
    <w:rsid w:val="00282ABC"/>
    <w:rsid w:val="00291764"/>
    <w:rsid w:val="00291D08"/>
    <w:rsid w:val="00296EAE"/>
    <w:rsid w:val="002A6A54"/>
    <w:rsid w:val="002B0D90"/>
    <w:rsid w:val="002B2046"/>
    <w:rsid w:val="002B7B27"/>
    <w:rsid w:val="002C7EB5"/>
    <w:rsid w:val="002D6BC6"/>
    <w:rsid w:val="002E3358"/>
    <w:rsid w:val="002F4807"/>
    <w:rsid w:val="00304F55"/>
    <w:rsid w:val="00323127"/>
    <w:rsid w:val="00323204"/>
    <w:rsid w:val="003255E5"/>
    <w:rsid w:val="003441C6"/>
    <w:rsid w:val="00347331"/>
    <w:rsid w:val="003554BF"/>
    <w:rsid w:val="00366435"/>
    <w:rsid w:val="00374D15"/>
    <w:rsid w:val="00385D77"/>
    <w:rsid w:val="00387F25"/>
    <w:rsid w:val="00391236"/>
    <w:rsid w:val="00392335"/>
    <w:rsid w:val="003A0FA3"/>
    <w:rsid w:val="003A288E"/>
    <w:rsid w:val="003A55F4"/>
    <w:rsid w:val="003B0768"/>
    <w:rsid w:val="003B2800"/>
    <w:rsid w:val="003B4506"/>
    <w:rsid w:val="003C3B82"/>
    <w:rsid w:val="003C4858"/>
    <w:rsid w:val="003D09B8"/>
    <w:rsid w:val="003E760C"/>
    <w:rsid w:val="003F62D1"/>
    <w:rsid w:val="004013C0"/>
    <w:rsid w:val="004027C0"/>
    <w:rsid w:val="0040653C"/>
    <w:rsid w:val="00413E85"/>
    <w:rsid w:val="00417309"/>
    <w:rsid w:val="00425DE4"/>
    <w:rsid w:val="0043071B"/>
    <w:rsid w:val="00441EFA"/>
    <w:rsid w:val="00461671"/>
    <w:rsid w:val="00465225"/>
    <w:rsid w:val="00481010"/>
    <w:rsid w:val="0048429F"/>
    <w:rsid w:val="00484598"/>
    <w:rsid w:val="00493912"/>
    <w:rsid w:val="00495B8B"/>
    <w:rsid w:val="004A4494"/>
    <w:rsid w:val="004A74F9"/>
    <w:rsid w:val="004C685E"/>
    <w:rsid w:val="004E24BF"/>
    <w:rsid w:val="004F4F47"/>
    <w:rsid w:val="00527969"/>
    <w:rsid w:val="005429C1"/>
    <w:rsid w:val="00544B09"/>
    <w:rsid w:val="005462ED"/>
    <w:rsid w:val="00560CFE"/>
    <w:rsid w:val="00571927"/>
    <w:rsid w:val="0057618F"/>
    <w:rsid w:val="00582C5F"/>
    <w:rsid w:val="00585E65"/>
    <w:rsid w:val="00592989"/>
    <w:rsid w:val="00592EE2"/>
    <w:rsid w:val="005A0999"/>
    <w:rsid w:val="005A6325"/>
    <w:rsid w:val="005A63EE"/>
    <w:rsid w:val="005B11D1"/>
    <w:rsid w:val="005B120D"/>
    <w:rsid w:val="005B7EF5"/>
    <w:rsid w:val="005C02D4"/>
    <w:rsid w:val="005C43E5"/>
    <w:rsid w:val="005D7140"/>
    <w:rsid w:val="005F2E2D"/>
    <w:rsid w:val="005F757C"/>
    <w:rsid w:val="006031B3"/>
    <w:rsid w:val="00606066"/>
    <w:rsid w:val="006244BB"/>
    <w:rsid w:val="00624E8F"/>
    <w:rsid w:val="00633D03"/>
    <w:rsid w:val="006506E3"/>
    <w:rsid w:val="00652767"/>
    <w:rsid w:val="0068341E"/>
    <w:rsid w:val="006A037E"/>
    <w:rsid w:val="006A2681"/>
    <w:rsid w:val="006A300F"/>
    <w:rsid w:val="006B4FF2"/>
    <w:rsid w:val="006C3196"/>
    <w:rsid w:val="006C3FAD"/>
    <w:rsid w:val="006C561F"/>
    <w:rsid w:val="006D4D61"/>
    <w:rsid w:val="006E04D3"/>
    <w:rsid w:val="006E1172"/>
    <w:rsid w:val="006E24E6"/>
    <w:rsid w:val="006E4256"/>
    <w:rsid w:val="006E787B"/>
    <w:rsid w:val="006F0B6B"/>
    <w:rsid w:val="006F3DD7"/>
    <w:rsid w:val="006F5777"/>
    <w:rsid w:val="007018C5"/>
    <w:rsid w:val="00710ADF"/>
    <w:rsid w:val="007148B5"/>
    <w:rsid w:val="00722DE9"/>
    <w:rsid w:val="00740128"/>
    <w:rsid w:val="00740511"/>
    <w:rsid w:val="00742D5F"/>
    <w:rsid w:val="0074748C"/>
    <w:rsid w:val="007510FD"/>
    <w:rsid w:val="007513A5"/>
    <w:rsid w:val="007631C9"/>
    <w:rsid w:val="00763A2C"/>
    <w:rsid w:val="00787CC2"/>
    <w:rsid w:val="007A0EA5"/>
    <w:rsid w:val="007A4F84"/>
    <w:rsid w:val="007B24A3"/>
    <w:rsid w:val="007D2313"/>
    <w:rsid w:val="007F1819"/>
    <w:rsid w:val="008045BF"/>
    <w:rsid w:val="00805A92"/>
    <w:rsid w:val="008131FD"/>
    <w:rsid w:val="00830174"/>
    <w:rsid w:val="008306E8"/>
    <w:rsid w:val="00835895"/>
    <w:rsid w:val="00835EA3"/>
    <w:rsid w:val="00851EA2"/>
    <w:rsid w:val="008546A0"/>
    <w:rsid w:val="00870318"/>
    <w:rsid w:val="00875012"/>
    <w:rsid w:val="00875B8A"/>
    <w:rsid w:val="00893228"/>
    <w:rsid w:val="008B0E9D"/>
    <w:rsid w:val="008B4C4A"/>
    <w:rsid w:val="008C0660"/>
    <w:rsid w:val="008C23AF"/>
    <w:rsid w:val="008E2446"/>
    <w:rsid w:val="008F10CF"/>
    <w:rsid w:val="008F17AA"/>
    <w:rsid w:val="009002C9"/>
    <w:rsid w:val="00900C0B"/>
    <w:rsid w:val="0090334C"/>
    <w:rsid w:val="0090394D"/>
    <w:rsid w:val="00905AB3"/>
    <w:rsid w:val="00912265"/>
    <w:rsid w:val="00935BF7"/>
    <w:rsid w:val="00955118"/>
    <w:rsid w:val="009734FE"/>
    <w:rsid w:val="00973E84"/>
    <w:rsid w:val="00981FFF"/>
    <w:rsid w:val="0099484B"/>
    <w:rsid w:val="00996BBC"/>
    <w:rsid w:val="009A4BB3"/>
    <w:rsid w:val="009B2F9D"/>
    <w:rsid w:val="009B7420"/>
    <w:rsid w:val="009C6CF8"/>
    <w:rsid w:val="009D4579"/>
    <w:rsid w:val="009D4D0E"/>
    <w:rsid w:val="009D5747"/>
    <w:rsid w:val="009E6E45"/>
    <w:rsid w:val="009E72FA"/>
    <w:rsid w:val="009F0895"/>
    <w:rsid w:val="009F4163"/>
    <w:rsid w:val="009F5EA6"/>
    <w:rsid w:val="009F694D"/>
    <w:rsid w:val="00A0477C"/>
    <w:rsid w:val="00A1213E"/>
    <w:rsid w:val="00A33A06"/>
    <w:rsid w:val="00A620A3"/>
    <w:rsid w:val="00A67368"/>
    <w:rsid w:val="00A679E6"/>
    <w:rsid w:val="00A73E6A"/>
    <w:rsid w:val="00A80083"/>
    <w:rsid w:val="00A856EA"/>
    <w:rsid w:val="00A93F82"/>
    <w:rsid w:val="00A95E61"/>
    <w:rsid w:val="00AA2E74"/>
    <w:rsid w:val="00AA530D"/>
    <w:rsid w:val="00AB2071"/>
    <w:rsid w:val="00AB693D"/>
    <w:rsid w:val="00AC64C9"/>
    <w:rsid w:val="00AC66E7"/>
    <w:rsid w:val="00AC6E9E"/>
    <w:rsid w:val="00AF2EA2"/>
    <w:rsid w:val="00B102C3"/>
    <w:rsid w:val="00B31684"/>
    <w:rsid w:val="00B473FA"/>
    <w:rsid w:val="00B51A0F"/>
    <w:rsid w:val="00B57543"/>
    <w:rsid w:val="00B64235"/>
    <w:rsid w:val="00B81303"/>
    <w:rsid w:val="00BA57F3"/>
    <w:rsid w:val="00BC0F04"/>
    <w:rsid w:val="00BC1E9B"/>
    <w:rsid w:val="00BC201D"/>
    <w:rsid w:val="00BD2928"/>
    <w:rsid w:val="00BE0410"/>
    <w:rsid w:val="00BF4064"/>
    <w:rsid w:val="00C05171"/>
    <w:rsid w:val="00C149FA"/>
    <w:rsid w:val="00C17F77"/>
    <w:rsid w:val="00C41668"/>
    <w:rsid w:val="00C60415"/>
    <w:rsid w:val="00C633D0"/>
    <w:rsid w:val="00C65D3B"/>
    <w:rsid w:val="00C75182"/>
    <w:rsid w:val="00C7642F"/>
    <w:rsid w:val="00C9328D"/>
    <w:rsid w:val="00C93949"/>
    <w:rsid w:val="00C962C8"/>
    <w:rsid w:val="00C97C61"/>
    <w:rsid w:val="00CB600F"/>
    <w:rsid w:val="00CB7F77"/>
    <w:rsid w:val="00CC03AE"/>
    <w:rsid w:val="00D01883"/>
    <w:rsid w:val="00D04E37"/>
    <w:rsid w:val="00D102CA"/>
    <w:rsid w:val="00D125DF"/>
    <w:rsid w:val="00D133E8"/>
    <w:rsid w:val="00D1785E"/>
    <w:rsid w:val="00D21665"/>
    <w:rsid w:val="00D25453"/>
    <w:rsid w:val="00D35407"/>
    <w:rsid w:val="00D505B7"/>
    <w:rsid w:val="00D55D9C"/>
    <w:rsid w:val="00D57F2D"/>
    <w:rsid w:val="00D57F67"/>
    <w:rsid w:val="00D6196D"/>
    <w:rsid w:val="00D727CA"/>
    <w:rsid w:val="00D73C65"/>
    <w:rsid w:val="00D87578"/>
    <w:rsid w:val="00D8771F"/>
    <w:rsid w:val="00D953D9"/>
    <w:rsid w:val="00DA1B17"/>
    <w:rsid w:val="00DA56CE"/>
    <w:rsid w:val="00DC32EF"/>
    <w:rsid w:val="00DD6B57"/>
    <w:rsid w:val="00DD7674"/>
    <w:rsid w:val="00DE74D0"/>
    <w:rsid w:val="00DF1DD4"/>
    <w:rsid w:val="00DF34B1"/>
    <w:rsid w:val="00E014BF"/>
    <w:rsid w:val="00E06E16"/>
    <w:rsid w:val="00E10832"/>
    <w:rsid w:val="00E1501A"/>
    <w:rsid w:val="00E2015D"/>
    <w:rsid w:val="00E316B8"/>
    <w:rsid w:val="00E31AA5"/>
    <w:rsid w:val="00E410A2"/>
    <w:rsid w:val="00E45236"/>
    <w:rsid w:val="00E45C86"/>
    <w:rsid w:val="00E662CB"/>
    <w:rsid w:val="00E73831"/>
    <w:rsid w:val="00E7662F"/>
    <w:rsid w:val="00E83176"/>
    <w:rsid w:val="00E84AB4"/>
    <w:rsid w:val="00E962C4"/>
    <w:rsid w:val="00E975A4"/>
    <w:rsid w:val="00EA44B4"/>
    <w:rsid w:val="00EC4874"/>
    <w:rsid w:val="00EC48A1"/>
    <w:rsid w:val="00EC6AAF"/>
    <w:rsid w:val="00ED40E8"/>
    <w:rsid w:val="00EE0760"/>
    <w:rsid w:val="00EE1DC3"/>
    <w:rsid w:val="00EE1F34"/>
    <w:rsid w:val="00EE2247"/>
    <w:rsid w:val="00EE2DD4"/>
    <w:rsid w:val="00EE4605"/>
    <w:rsid w:val="00F00BC2"/>
    <w:rsid w:val="00F209CB"/>
    <w:rsid w:val="00F248FF"/>
    <w:rsid w:val="00F3084F"/>
    <w:rsid w:val="00F37CF4"/>
    <w:rsid w:val="00F44ADD"/>
    <w:rsid w:val="00F6286C"/>
    <w:rsid w:val="00F746A9"/>
    <w:rsid w:val="00F83100"/>
    <w:rsid w:val="00F94DB6"/>
    <w:rsid w:val="00F97CEA"/>
    <w:rsid w:val="00FA00DB"/>
    <w:rsid w:val="00FA0139"/>
    <w:rsid w:val="00FA121E"/>
    <w:rsid w:val="00FA7F74"/>
    <w:rsid w:val="00FC3D24"/>
    <w:rsid w:val="00FF37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059AEE"/>
  <w15:chartTrackingRefBased/>
  <w15:docId w15:val="{FD87094D-32B8-4424-89FC-314C80CC6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A00DB"/>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981FFF"/>
    <w:pPr>
      <w:tabs>
        <w:tab w:val="center" w:pos="4536"/>
        <w:tab w:val="right" w:pos="9072"/>
      </w:tabs>
      <w:spacing w:line="240" w:lineRule="auto"/>
    </w:pPr>
  </w:style>
  <w:style w:type="character" w:customStyle="1" w:styleId="GlavaZnak">
    <w:name w:val="Glava Znak"/>
    <w:basedOn w:val="Privzetapisavaodstavka"/>
    <w:link w:val="Glava"/>
    <w:uiPriority w:val="99"/>
    <w:rsid w:val="00981FFF"/>
  </w:style>
  <w:style w:type="paragraph" w:styleId="Noga">
    <w:name w:val="footer"/>
    <w:basedOn w:val="Navaden"/>
    <w:link w:val="NogaZnak"/>
    <w:uiPriority w:val="99"/>
    <w:unhideWhenUsed/>
    <w:rsid w:val="00981FFF"/>
    <w:pPr>
      <w:tabs>
        <w:tab w:val="center" w:pos="4536"/>
        <w:tab w:val="right" w:pos="9072"/>
      </w:tabs>
      <w:spacing w:line="240" w:lineRule="auto"/>
    </w:pPr>
  </w:style>
  <w:style w:type="character" w:customStyle="1" w:styleId="NogaZnak">
    <w:name w:val="Noga Znak"/>
    <w:basedOn w:val="Privzetapisavaodstavka"/>
    <w:link w:val="Noga"/>
    <w:uiPriority w:val="99"/>
    <w:rsid w:val="00981FFF"/>
  </w:style>
  <w:style w:type="table" w:customStyle="1" w:styleId="TableNormal">
    <w:name w:val="Table Normal"/>
    <w:uiPriority w:val="2"/>
    <w:semiHidden/>
    <w:unhideWhenUsed/>
    <w:qFormat/>
    <w:rsid w:val="00981FFF"/>
    <w:pPr>
      <w:widowControl w:val="0"/>
      <w:autoSpaceDE w:val="0"/>
      <w:autoSpaceDN w:val="0"/>
      <w:spacing w:line="240" w:lineRule="auto"/>
    </w:pPr>
    <w:rPr>
      <w:lang w:val="en-US"/>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981FFF"/>
    <w:pPr>
      <w:widowControl w:val="0"/>
      <w:autoSpaceDE w:val="0"/>
      <w:autoSpaceDN w:val="0"/>
      <w:spacing w:line="240" w:lineRule="auto"/>
    </w:pPr>
    <w:rPr>
      <w:rFonts w:ascii="Trebuchet MS" w:eastAsia="Trebuchet MS" w:hAnsi="Trebuchet MS" w:cs="Trebuchet MS"/>
      <w:sz w:val="23"/>
      <w:szCs w:val="23"/>
    </w:rPr>
  </w:style>
  <w:style w:type="character" w:customStyle="1" w:styleId="TelobesedilaZnak">
    <w:name w:val="Telo besedila Znak"/>
    <w:basedOn w:val="Privzetapisavaodstavka"/>
    <w:link w:val="Telobesedila"/>
    <w:uiPriority w:val="1"/>
    <w:rsid w:val="00981FFF"/>
    <w:rPr>
      <w:rFonts w:ascii="Trebuchet MS" w:eastAsia="Trebuchet MS" w:hAnsi="Trebuchet MS" w:cs="Trebuchet MS"/>
      <w:sz w:val="23"/>
      <w:szCs w:val="23"/>
    </w:rPr>
  </w:style>
  <w:style w:type="paragraph" w:customStyle="1" w:styleId="TableParagraph">
    <w:name w:val="Table Paragraph"/>
    <w:basedOn w:val="Navaden"/>
    <w:uiPriority w:val="1"/>
    <w:qFormat/>
    <w:rsid w:val="00981FFF"/>
    <w:pPr>
      <w:widowControl w:val="0"/>
      <w:autoSpaceDE w:val="0"/>
      <w:autoSpaceDN w:val="0"/>
      <w:spacing w:line="240" w:lineRule="auto"/>
    </w:pPr>
    <w:rPr>
      <w:rFonts w:ascii="Trebuchet MS" w:eastAsia="Trebuchet MS" w:hAnsi="Trebuchet MS" w:cs="Trebuchet MS"/>
    </w:rPr>
  </w:style>
  <w:style w:type="table" w:styleId="Tabelamrea">
    <w:name w:val="Table Grid"/>
    <w:basedOn w:val="Navadnatabela"/>
    <w:uiPriority w:val="39"/>
    <w:rsid w:val="00981FF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981FFF"/>
    <w:rPr>
      <w:color w:val="808080"/>
    </w:rPr>
  </w:style>
  <w:style w:type="paragraph" w:styleId="Odstavekseznama">
    <w:name w:val="List Paragraph"/>
    <w:basedOn w:val="Navaden"/>
    <w:uiPriority w:val="34"/>
    <w:qFormat/>
    <w:rsid w:val="00981FFF"/>
    <w:pPr>
      <w:ind w:left="720"/>
      <w:contextualSpacing/>
    </w:pPr>
  </w:style>
  <w:style w:type="paragraph" w:styleId="Besedilooblaka">
    <w:name w:val="Balloon Text"/>
    <w:basedOn w:val="Navaden"/>
    <w:link w:val="BesedilooblakaZnak"/>
    <w:uiPriority w:val="99"/>
    <w:semiHidden/>
    <w:unhideWhenUsed/>
    <w:rsid w:val="009B7420"/>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B7420"/>
    <w:rPr>
      <w:rFonts w:ascii="Segoe UI" w:hAnsi="Segoe UI" w:cs="Segoe UI"/>
      <w:sz w:val="18"/>
      <w:szCs w:val="18"/>
    </w:rPr>
  </w:style>
  <w:style w:type="paragraph" w:styleId="Revizija">
    <w:name w:val="Revision"/>
    <w:hidden/>
    <w:uiPriority w:val="99"/>
    <w:semiHidden/>
    <w:rsid w:val="004A4494"/>
    <w:pPr>
      <w:spacing w:line="240" w:lineRule="auto"/>
    </w:pPr>
  </w:style>
  <w:style w:type="character" w:styleId="Pripombasklic">
    <w:name w:val="annotation reference"/>
    <w:basedOn w:val="Privzetapisavaodstavka"/>
    <w:uiPriority w:val="99"/>
    <w:semiHidden/>
    <w:unhideWhenUsed/>
    <w:rsid w:val="00585E65"/>
    <w:rPr>
      <w:sz w:val="16"/>
      <w:szCs w:val="16"/>
    </w:rPr>
  </w:style>
  <w:style w:type="paragraph" w:styleId="Pripombabesedilo">
    <w:name w:val="annotation text"/>
    <w:basedOn w:val="Navaden"/>
    <w:link w:val="PripombabesediloZnak"/>
    <w:uiPriority w:val="99"/>
    <w:unhideWhenUsed/>
    <w:rsid w:val="00585E65"/>
    <w:pPr>
      <w:spacing w:line="240" w:lineRule="auto"/>
    </w:pPr>
    <w:rPr>
      <w:sz w:val="20"/>
      <w:szCs w:val="20"/>
    </w:rPr>
  </w:style>
  <w:style w:type="character" w:customStyle="1" w:styleId="PripombabesediloZnak">
    <w:name w:val="Pripomba – besedilo Znak"/>
    <w:basedOn w:val="Privzetapisavaodstavka"/>
    <w:link w:val="Pripombabesedilo"/>
    <w:uiPriority w:val="99"/>
    <w:rsid w:val="00585E65"/>
    <w:rPr>
      <w:sz w:val="20"/>
      <w:szCs w:val="20"/>
    </w:rPr>
  </w:style>
  <w:style w:type="paragraph" w:styleId="Zadevapripombe">
    <w:name w:val="annotation subject"/>
    <w:basedOn w:val="Pripombabesedilo"/>
    <w:next w:val="Pripombabesedilo"/>
    <w:link w:val="ZadevapripombeZnak"/>
    <w:uiPriority w:val="99"/>
    <w:semiHidden/>
    <w:unhideWhenUsed/>
    <w:rsid w:val="00585E65"/>
    <w:rPr>
      <w:b/>
      <w:bCs/>
    </w:rPr>
  </w:style>
  <w:style w:type="character" w:customStyle="1" w:styleId="ZadevapripombeZnak">
    <w:name w:val="Zadeva pripombe Znak"/>
    <w:basedOn w:val="PripombabesediloZnak"/>
    <w:link w:val="Zadevapripombe"/>
    <w:uiPriority w:val="99"/>
    <w:semiHidden/>
    <w:rsid w:val="00585E65"/>
    <w:rPr>
      <w:b/>
      <w:bCs/>
      <w:sz w:val="20"/>
      <w:szCs w:val="20"/>
    </w:rPr>
  </w:style>
  <w:style w:type="paragraph" w:styleId="Sprotnaopomba-besedilo">
    <w:name w:val="footnote text"/>
    <w:basedOn w:val="Navaden"/>
    <w:link w:val="Sprotnaopomba-besediloZnak"/>
    <w:uiPriority w:val="99"/>
    <w:semiHidden/>
    <w:unhideWhenUsed/>
    <w:rsid w:val="00FA121E"/>
    <w:pPr>
      <w:spacing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FA121E"/>
    <w:rPr>
      <w:sz w:val="20"/>
      <w:szCs w:val="20"/>
    </w:rPr>
  </w:style>
  <w:style w:type="character" w:styleId="Sprotnaopomba-sklic">
    <w:name w:val="footnote reference"/>
    <w:basedOn w:val="Privzetapisavaodstavka"/>
    <w:uiPriority w:val="99"/>
    <w:semiHidden/>
    <w:unhideWhenUsed/>
    <w:rsid w:val="00FA12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321137">
      <w:bodyDiv w:val="1"/>
      <w:marLeft w:val="0"/>
      <w:marRight w:val="0"/>
      <w:marTop w:val="0"/>
      <w:marBottom w:val="0"/>
      <w:divBdr>
        <w:top w:val="none" w:sz="0" w:space="0" w:color="auto"/>
        <w:left w:val="none" w:sz="0" w:space="0" w:color="auto"/>
        <w:bottom w:val="none" w:sz="0" w:space="0" w:color="auto"/>
        <w:right w:val="none" w:sz="0" w:space="0" w:color="auto"/>
      </w:divBdr>
      <w:divsChild>
        <w:div w:id="1850563007">
          <w:marLeft w:val="0"/>
          <w:marRight w:val="0"/>
          <w:marTop w:val="0"/>
          <w:marBottom w:val="0"/>
          <w:divBdr>
            <w:top w:val="none" w:sz="0" w:space="0" w:color="auto"/>
            <w:left w:val="none" w:sz="0" w:space="0" w:color="auto"/>
            <w:bottom w:val="none" w:sz="0" w:space="0" w:color="auto"/>
            <w:right w:val="none" w:sz="0" w:space="0" w:color="auto"/>
          </w:divBdr>
          <w:divsChild>
            <w:div w:id="139547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3C289A2-BD46-4B9C-A556-793E303D4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9407</Words>
  <Characters>53620</Characters>
  <Application>Microsoft Office Word</Application>
  <DocSecurity>0</DocSecurity>
  <Lines>446</Lines>
  <Paragraphs>125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Sebastjan Cvetrežnik</dc:creator>
  <cp:keywords/>
  <dc:description/>
  <cp:lastModifiedBy>Sebastjan Cvetrežnik</cp:lastModifiedBy>
  <cp:revision>2</cp:revision>
  <cp:lastPrinted>2025-06-19T07:54:00Z</cp:lastPrinted>
  <dcterms:created xsi:type="dcterms:W3CDTF">2025-08-25T06:47:00Z</dcterms:created>
  <dcterms:modified xsi:type="dcterms:W3CDTF">2025-08-25T06:47:00Z</dcterms:modified>
</cp:coreProperties>
</file>